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00208" w14:textId="77777777" w:rsidR="005B48AF" w:rsidRDefault="005B48AF"/>
    <w:p w14:paraId="2C0AEBD6" w14:textId="77777777" w:rsidR="006C43EE" w:rsidRPr="003E46C3" w:rsidRDefault="005B48AF">
      <w:pPr>
        <w:pStyle w:val="Heading5"/>
        <w:rPr>
          <w:sz w:val="40"/>
        </w:rPr>
      </w:pPr>
      <w:r w:rsidRPr="003E46C3">
        <w:rPr>
          <w:sz w:val="40"/>
        </w:rPr>
        <w:t>STCP</w:t>
      </w:r>
      <w:r w:rsidR="0086674D">
        <w:rPr>
          <w:sz w:val="40"/>
        </w:rPr>
        <w:t xml:space="preserve"> 25</w:t>
      </w:r>
      <w:r w:rsidR="003E46C3">
        <w:rPr>
          <w:sz w:val="40"/>
        </w:rPr>
        <w:t>-2</w:t>
      </w:r>
      <w:r w:rsidRPr="003E46C3">
        <w:rPr>
          <w:sz w:val="40"/>
        </w:rPr>
        <w:t xml:space="preserve"> </w:t>
      </w:r>
      <w:r w:rsidR="006C43EE" w:rsidRPr="003E46C3">
        <w:rPr>
          <w:sz w:val="40"/>
        </w:rPr>
        <w:t>Issue 00</w:t>
      </w:r>
      <w:r w:rsidR="005577EF">
        <w:rPr>
          <w:sz w:val="40"/>
        </w:rPr>
        <w:t>2</w:t>
      </w:r>
      <w:r w:rsidR="00FE37E2">
        <w:rPr>
          <w:sz w:val="40"/>
        </w:rPr>
        <w:t xml:space="preserve"> Send Back Process</w:t>
      </w:r>
      <w:r w:rsidR="006C43EE" w:rsidRPr="003E46C3">
        <w:rPr>
          <w:sz w:val="40"/>
        </w:rPr>
        <w:t xml:space="preserve"> </w:t>
      </w:r>
    </w:p>
    <w:p w14:paraId="3A063F0B" w14:textId="77777777" w:rsidR="005B48AF" w:rsidRDefault="005B48AF">
      <w:pPr>
        <w:pStyle w:val="Heading5"/>
      </w:pPr>
      <w:r>
        <w:t>STC Procedure Document Authorisation</w:t>
      </w:r>
    </w:p>
    <w:p w14:paraId="1CAD5BB8" w14:textId="77777777" w:rsidR="005B48AF" w:rsidRDefault="005B48A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2552"/>
        <w:gridCol w:w="1276"/>
      </w:tblGrid>
      <w:tr w:rsidR="005B48AF" w14:paraId="63F6C902" w14:textId="77777777">
        <w:tc>
          <w:tcPr>
            <w:tcW w:w="2518" w:type="dxa"/>
          </w:tcPr>
          <w:p w14:paraId="41A469B3" w14:textId="77777777" w:rsidR="005B48AF" w:rsidRDefault="0012495E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Party</w:t>
            </w:r>
          </w:p>
        </w:tc>
        <w:tc>
          <w:tcPr>
            <w:tcW w:w="2126" w:type="dxa"/>
          </w:tcPr>
          <w:p w14:paraId="5B77D948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Name of Party Representative</w:t>
            </w:r>
          </w:p>
        </w:tc>
        <w:tc>
          <w:tcPr>
            <w:tcW w:w="2552" w:type="dxa"/>
          </w:tcPr>
          <w:p w14:paraId="1FD79685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Signature</w:t>
            </w:r>
          </w:p>
        </w:tc>
        <w:tc>
          <w:tcPr>
            <w:tcW w:w="1276" w:type="dxa"/>
          </w:tcPr>
          <w:p w14:paraId="2CB62D5B" w14:textId="77777777" w:rsidR="005B48AF" w:rsidRDefault="005B48A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Date</w:t>
            </w:r>
          </w:p>
        </w:tc>
      </w:tr>
      <w:tr w:rsidR="005577EF" w14:paraId="5193EF1A" w14:textId="77777777">
        <w:trPr>
          <w:trHeight w:val="780"/>
        </w:trPr>
        <w:tc>
          <w:tcPr>
            <w:tcW w:w="2518" w:type="dxa"/>
            <w:vAlign w:val="center"/>
          </w:tcPr>
          <w:p w14:paraId="0D8A4079" w14:textId="77777777" w:rsidR="005577EF" w:rsidRDefault="005577EF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 Electricity System Operator Ltd</w:t>
            </w:r>
          </w:p>
        </w:tc>
        <w:tc>
          <w:tcPr>
            <w:tcW w:w="2126" w:type="dxa"/>
            <w:vAlign w:val="center"/>
          </w:tcPr>
          <w:p w14:paraId="0BD82745" w14:textId="77777777" w:rsidR="005577EF" w:rsidRDefault="005577E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E673637" w14:textId="77777777" w:rsidR="005577EF" w:rsidRDefault="005577E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5897C601" w14:textId="77777777" w:rsidR="005577EF" w:rsidRDefault="005577EF">
            <w:pPr>
              <w:spacing w:after="0"/>
              <w:rPr>
                <w:color w:val="000000"/>
              </w:rPr>
            </w:pPr>
          </w:p>
        </w:tc>
      </w:tr>
      <w:tr w:rsidR="005B48AF" w14:paraId="4E3F0579" w14:textId="77777777">
        <w:trPr>
          <w:trHeight w:val="780"/>
        </w:trPr>
        <w:tc>
          <w:tcPr>
            <w:tcW w:w="2518" w:type="dxa"/>
            <w:vAlign w:val="center"/>
          </w:tcPr>
          <w:p w14:paraId="33489103" w14:textId="77777777" w:rsidR="005B48AF" w:rsidRDefault="005B48AF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</w:t>
            </w:r>
          </w:p>
          <w:p w14:paraId="01EFEE65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>Electricity Transmission plc</w:t>
            </w:r>
          </w:p>
        </w:tc>
        <w:tc>
          <w:tcPr>
            <w:tcW w:w="2126" w:type="dxa"/>
            <w:vAlign w:val="center"/>
          </w:tcPr>
          <w:p w14:paraId="6C99450C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4EFACB95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660E508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52141C17" w14:textId="77777777">
        <w:trPr>
          <w:trHeight w:val="780"/>
        </w:trPr>
        <w:tc>
          <w:tcPr>
            <w:tcW w:w="2518" w:type="dxa"/>
            <w:vAlign w:val="center"/>
          </w:tcPr>
          <w:p w14:paraId="62C1DB2E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SP Transmission </w:t>
            </w:r>
            <w:r w:rsidR="00BF3C4E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  <w:vAlign w:val="center"/>
          </w:tcPr>
          <w:p w14:paraId="420266F3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7134600D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0155C285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5B48AF" w14:paraId="1D496725" w14:textId="77777777">
        <w:trPr>
          <w:trHeight w:val="780"/>
        </w:trPr>
        <w:tc>
          <w:tcPr>
            <w:tcW w:w="2518" w:type="dxa"/>
            <w:vAlign w:val="center"/>
          </w:tcPr>
          <w:p w14:paraId="68868BE6" w14:textId="77777777" w:rsidR="005B48AF" w:rsidRDefault="00BF3C4E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 xml:space="preserve">Scottish Hydro </w:t>
            </w:r>
            <w:r w:rsidR="005B48AF">
              <w:rPr>
                <w:sz w:val="22"/>
                <w:lang w:eastAsia="en-GB"/>
              </w:rPr>
              <w:t>Electric</w:t>
            </w:r>
          </w:p>
          <w:p w14:paraId="0CB1F14A" w14:textId="77777777" w:rsidR="005B48AF" w:rsidRDefault="005B48A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Transmission </w:t>
            </w:r>
            <w:r w:rsidR="00BF3C4E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  <w:vAlign w:val="center"/>
          </w:tcPr>
          <w:p w14:paraId="21826B97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2366532E" w14:textId="77777777" w:rsidR="005B48AF" w:rsidRDefault="005B48AF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2791BE97" w14:textId="77777777" w:rsidR="005B48AF" w:rsidRDefault="005B48AF">
            <w:pPr>
              <w:spacing w:after="0"/>
              <w:rPr>
                <w:color w:val="000000"/>
              </w:rPr>
            </w:pPr>
          </w:p>
        </w:tc>
      </w:tr>
      <w:tr w:rsidR="00DF400E" w14:paraId="2FAFB2B3" w14:textId="77777777">
        <w:trPr>
          <w:trHeight w:val="780"/>
        </w:trPr>
        <w:tc>
          <w:tcPr>
            <w:tcW w:w="2518" w:type="dxa"/>
            <w:vAlign w:val="center"/>
          </w:tcPr>
          <w:p w14:paraId="2406CA70" w14:textId="77777777" w:rsidR="00DF400E" w:rsidRDefault="00DF400E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Offshore Transmission Owners</w:t>
            </w:r>
          </w:p>
        </w:tc>
        <w:tc>
          <w:tcPr>
            <w:tcW w:w="2126" w:type="dxa"/>
            <w:vAlign w:val="center"/>
          </w:tcPr>
          <w:p w14:paraId="3390F5EB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5B36F9EF" w14:textId="77777777" w:rsidR="00DF400E" w:rsidRDefault="00DF400E">
            <w:pPr>
              <w:spacing w:after="0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71F1D30" w14:textId="77777777" w:rsidR="00DF400E" w:rsidRDefault="00DF400E">
            <w:pPr>
              <w:spacing w:after="0"/>
              <w:rPr>
                <w:color w:val="000000"/>
              </w:rPr>
            </w:pPr>
          </w:p>
        </w:tc>
      </w:tr>
      <w:tr w:rsidR="00DB5002" w14:paraId="6E559462" w14:textId="77777777">
        <w:trPr>
          <w:trHeight w:val="780"/>
          <w:ins w:id="0" w:author="Baker(ESO), Stephen" w:date="2023-01-16T14:48:00Z"/>
        </w:trPr>
        <w:tc>
          <w:tcPr>
            <w:tcW w:w="2518" w:type="dxa"/>
            <w:vAlign w:val="center"/>
          </w:tcPr>
          <w:p w14:paraId="77FD6C93" w14:textId="1E7DE17B" w:rsidR="00DB5002" w:rsidRDefault="00DB5002">
            <w:pPr>
              <w:autoSpaceDE w:val="0"/>
              <w:autoSpaceDN w:val="0"/>
              <w:adjustRightInd w:val="0"/>
              <w:spacing w:after="0"/>
              <w:rPr>
                <w:ins w:id="1" w:author="Baker(ESO), Stephen" w:date="2023-01-16T14:48:00Z"/>
                <w:sz w:val="22"/>
                <w:lang w:eastAsia="en-GB"/>
              </w:rPr>
            </w:pPr>
            <w:ins w:id="2" w:author="Baker(ESO), Stephen" w:date="2023-01-16T14:48:00Z">
              <w:r>
                <w:rPr>
                  <w:sz w:val="22"/>
                  <w:lang w:eastAsia="en-GB"/>
                </w:rPr>
                <w:t xml:space="preserve">Competitively Appointed </w:t>
              </w:r>
              <w:r>
                <w:rPr>
                  <w:sz w:val="22"/>
                  <w:lang w:eastAsia="en-GB"/>
                </w:rPr>
                <w:t>Transmission Owners</w:t>
              </w:r>
            </w:ins>
          </w:p>
        </w:tc>
        <w:tc>
          <w:tcPr>
            <w:tcW w:w="2126" w:type="dxa"/>
            <w:vAlign w:val="center"/>
          </w:tcPr>
          <w:p w14:paraId="503B4567" w14:textId="77777777" w:rsidR="00DB5002" w:rsidRDefault="00DB5002">
            <w:pPr>
              <w:spacing w:after="0"/>
              <w:rPr>
                <w:ins w:id="3" w:author="Baker(ESO), Stephen" w:date="2023-01-16T14:48:00Z"/>
                <w:color w:val="000000"/>
              </w:rPr>
            </w:pPr>
          </w:p>
        </w:tc>
        <w:tc>
          <w:tcPr>
            <w:tcW w:w="2552" w:type="dxa"/>
            <w:vAlign w:val="center"/>
          </w:tcPr>
          <w:p w14:paraId="0CE25FF4" w14:textId="77777777" w:rsidR="00DB5002" w:rsidRDefault="00DB5002">
            <w:pPr>
              <w:spacing w:after="0"/>
              <w:rPr>
                <w:ins w:id="4" w:author="Baker(ESO), Stephen" w:date="2023-01-16T14:48:00Z"/>
                <w:color w:val="000000"/>
              </w:rPr>
            </w:pPr>
          </w:p>
        </w:tc>
        <w:tc>
          <w:tcPr>
            <w:tcW w:w="1276" w:type="dxa"/>
            <w:vAlign w:val="center"/>
          </w:tcPr>
          <w:p w14:paraId="6387DDD1" w14:textId="77777777" w:rsidR="00DB5002" w:rsidRDefault="00DB5002">
            <w:pPr>
              <w:spacing w:after="0"/>
              <w:rPr>
                <w:ins w:id="5" w:author="Baker(ESO), Stephen" w:date="2023-01-16T14:48:00Z"/>
                <w:color w:val="000000"/>
              </w:rPr>
            </w:pPr>
          </w:p>
        </w:tc>
      </w:tr>
    </w:tbl>
    <w:p w14:paraId="026744F6" w14:textId="77777777" w:rsidR="005B48AF" w:rsidRDefault="005B48AF">
      <w:pPr>
        <w:pStyle w:val="Heading5"/>
      </w:pPr>
    </w:p>
    <w:p w14:paraId="4ECD533B" w14:textId="77777777" w:rsidR="005B48AF" w:rsidRDefault="005B48AF">
      <w:pPr>
        <w:pStyle w:val="Heading5"/>
      </w:pPr>
      <w:r>
        <w:t>STC Procedure Change Control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5579"/>
      </w:tblGrid>
      <w:tr w:rsidR="005B48AF" w14:paraId="0AAEEE53" w14:textId="77777777">
        <w:tc>
          <w:tcPr>
            <w:tcW w:w="1526" w:type="dxa"/>
          </w:tcPr>
          <w:p w14:paraId="35FECB50" w14:textId="77777777" w:rsidR="005B48AF" w:rsidRPr="003E46C3" w:rsidRDefault="00BF3C4E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</w:t>
            </w:r>
            <w:r w:rsidR="00E35A8B" w:rsidRPr="003E46C3">
              <w:rPr>
                <w:sz w:val="22"/>
                <w:szCs w:val="22"/>
              </w:rPr>
              <w:t xml:space="preserve"> 0</w:t>
            </w:r>
            <w:r w:rsidR="00071A66">
              <w:rPr>
                <w:sz w:val="22"/>
                <w:szCs w:val="22"/>
              </w:rPr>
              <w:t>01</w:t>
            </w:r>
          </w:p>
        </w:tc>
        <w:tc>
          <w:tcPr>
            <w:tcW w:w="1417" w:type="dxa"/>
          </w:tcPr>
          <w:p w14:paraId="0ACA947B" w14:textId="77777777" w:rsidR="005B48AF" w:rsidRPr="003E46C3" w:rsidRDefault="00BF3C4E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E35A8B" w:rsidRPr="003E46C3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11</w:t>
            </w:r>
            <w:r w:rsidR="00E35A8B" w:rsidRPr="003E46C3">
              <w:rPr>
                <w:sz w:val="22"/>
                <w:szCs w:val="22"/>
              </w:rPr>
              <w:t>/</w:t>
            </w:r>
            <w:r w:rsidR="00883559">
              <w:rPr>
                <w:sz w:val="22"/>
                <w:szCs w:val="22"/>
              </w:rPr>
              <w:t>13</w:t>
            </w:r>
          </w:p>
        </w:tc>
        <w:tc>
          <w:tcPr>
            <w:tcW w:w="5579" w:type="dxa"/>
          </w:tcPr>
          <w:p w14:paraId="18AEF30D" w14:textId="77777777" w:rsidR="005B48AF" w:rsidRPr="003E46C3" w:rsidRDefault="00BF3C4E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 w:rsidRPr="00CC2831">
              <w:rPr>
                <w:sz w:val="22"/>
                <w:szCs w:val="22"/>
                <w:lang w:eastAsia="en-GB"/>
              </w:rPr>
              <w:t xml:space="preserve">New STCP </w:t>
            </w:r>
            <w:r>
              <w:rPr>
                <w:sz w:val="22"/>
                <w:szCs w:val="22"/>
                <w:lang w:eastAsia="en-GB"/>
              </w:rPr>
              <w:t xml:space="preserve"> - </w:t>
            </w:r>
            <w:r w:rsidR="00E2550E">
              <w:rPr>
                <w:sz w:val="22"/>
                <w:szCs w:val="22"/>
                <w:lang w:eastAsia="en-GB"/>
              </w:rPr>
              <w:t>PM072 &amp; CM053</w:t>
            </w:r>
          </w:p>
        </w:tc>
      </w:tr>
      <w:tr w:rsidR="005577EF" w14:paraId="25E018DF" w14:textId="77777777">
        <w:tc>
          <w:tcPr>
            <w:tcW w:w="1526" w:type="dxa"/>
          </w:tcPr>
          <w:p w14:paraId="73F9AD42" w14:textId="77777777" w:rsidR="005577EF" w:rsidRDefault="005577EF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Issue 002</w:t>
            </w:r>
          </w:p>
        </w:tc>
        <w:tc>
          <w:tcPr>
            <w:tcW w:w="1417" w:type="dxa"/>
          </w:tcPr>
          <w:p w14:paraId="4C78A547" w14:textId="77777777" w:rsidR="005577EF" w:rsidRDefault="005577EF">
            <w:pPr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01/04/19</w:t>
            </w:r>
          </w:p>
        </w:tc>
        <w:tc>
          <w:tcPr>
            <w:tcW w:w="5579" w:type="dxa"/>
          </w:tcPr>
          <w:p w14:paraId="4B6968A3" w14:textId="77777777" w:rsidR="005577EF" w:rsidRPr="00CC2831" w:rsidRDefault="005577EF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sz w:val="22"/>
                <w:szCs w:val="22"/>
                <w:lang w:eastAsia="en-GB"/>
              </w:rPr>
            </w:pPr>
            <w:r>
              <w:rPr>
                <w:sz w:val="22"/>
                <w:szCs w:val="22"/>
                <w:lang w:eastAsia="en-GB"/>
              </w:rPr>
              <w:t>Issue 002 incorporating National Grid Lega; Separation changes</w:t>
            </w:r>
          </w:p>
        </w:tc>
      </w:tr>
      <w:tr w:rsidR="00DB5002" w14:paraId="638C6D00" w14:textId="77777777">
        <w:trPr>
          <w:ins w:id="6" w:author="Baker(ESO), Stephen" w:date="2023-01-16T14:48:00Z"/>
        </w:trPr>
        <w:tc>
          <w:tcPr>
            <w:tcW w:w="1526" w:type="dxa"/>
          </w:tcPr>
          <w:p w14:paraId="0F1BCC0B" w14:textId="4E54F7CC" w:rsidR="00DB5002" w:rsidRDefault="00DB5002">
            <w:pPr>
              <w:spacing w:after="0"/>
              <w:rPr>
                <w:ins w:id="7" w:author="Baker(ESO), Stephen" w:date="2023-01-16T14:48:00Z"/>
                <w:sz w:val="22"/>
                <w:szCs w:val="22"/>
              </w:rPr>
            </w:pPr>
            <w:ins w:id="8" w:author="Baker(ESO), Stephen" w:date="2023-01-16T14:49:00Z">
              <w:r>
                <w:rPr>
                  <w:sz w:val="22"/>
                  <w:szCs w:val="22"/>
                </w:rPr>
                <w:t>Issue 003</w:t>
              </w:r>
            </w:ins>
          </w:p>
        </w:tc>
        <w:tc>
          <w:tcPr>
            <w:tcW w:w="1417" w:type="dxa"/>
          </w:tcPr>
          <w:p w14:paraId="386F7612" w14:textId="0B0594E9" w:rsidR="00DB5002" w:rsidRDefault="00DB5002">
            <w:pPr>
              <w:spacing w:after="0"/>
              <w:rPr>
                <w:ins w:id="9" w:author="Baker(ESO), Stephen" w:date="2023-01-16T14:48:00Z"/>
                <w:sz w:val="22"/>
                <w:szCs w:val="22"/>
              </w:rPr>
            </w:pPr>
            <w:proofErr w:type="spellStart"/>
            <w:ins w:id="10" w:author="Baker(ESO), Stephen" w:date="2023-01-16T14:49:00Z">
              <w:r>
                <w:rPr>
                  <w:sz w:val="22"/>
                  <w:szCs w:val="22"/>
                </w:rPr>
                <w:t>Xx</w:t>
              </w:r>
              <w:proofErr w:type="spellEnd"/>
              <w:r>
                <w:rPr>
                  <w:sz w:val="22"/>
                  <w:szCs w:val="22"/>
                </w:rPr>
                <w:t>/xx/</w:t>
              </w:r>
              <w:proofErr w:type="spellStart"/>
              <w:r>
                <w:rPr>
                  <w:sz w:val="22"/>
                  <w:szCs w:val="22"/>
                </w:rPr>
                <w:t>xxxx</w:t>
              </w:r>
            </w:ins>
            <w:proofErr w:type="spellEnd"/>
          </w:p>
        </w:tc>
        <w:tc>
          <w:tcPr>
            <w:tcW w:w="5579" w:type="dxa"/>
          </w:tcPr>
          <w:p w14:paraId="27117399" w14:textId="730A8DFE" w:rsidR="00DB5002" w:rsidRDefault="00DB5002">
            <w:pPr>
              <w:pStyle w:val="Header"/>
              <w:tabs>
                <w:tab w:val="clear" w:pos="4153"/>
                <w:tab w:val="clear" w:pos="8306"/>
              </w:tabs>
              <w:autoSpaceDE w:val="0"/>
              <w:autoSpaceDN w:val="0"/>
              <w:adjustRightInd w:val="0"/>
              <w:spacing w:after="0"/>
              <w:rPr>
                <w:ins w:id="11" w:author="Baker(ESO), Stephen" w:date="2023-01-16T14:48:00Z"/>
                <w:sz w:val="22"/>
                <w:szCs w:val="22"/>
                <w:lang w:eastAsia="en-GB"/>
              </w:rPr>
            </w:pPr>
            <w:ins w:id="12" w:author="Baker(ESO), Stephen" w:date="2023-01-16T14:48:00Z">
              <w:r>
                <w:rPr>
                  <w:sz w:val="22"/>
                  <w:szCs w:val="22"/>
                  <w:lang w:eastAsia="en-GB"/>
                </w:rPr>
                <w:t>Introduci</w:t>
              </w:r>
            </w:ins>
            <w:ins w:id="13" w:author="Baker(ESO), Stephen" w:date="2023-01-16T14:49:00Z">
              <w:r>
                <w:rPr>
                  <w:sz w:val="22"/>
                  <w:szCs w:val="22"/>
                  <w:lang w:eastAsia="en-GB"/>
                </w:rPr>
                <w:t xml:space="preserve">ng concept </w:t>
              </w:r>
              <w:proofErr w:type="gramStart"/>
              <w:r>
                <w:rPr>
                  <w:sz w:val="22"/>
                  <w:szCs w:val="22"/>
                  <w:lang w:eastAsia="en-GB"/>
                </w:rPr>
                <w:t>of  Competitively</w:t>
              </w:r>
              <w:proofErr w:type="gramEnd"/>
              <w:r>
                <w:rPr>
                  <w:sz w:val="22"/>
                  <w:szCs w:val="22"/>
                  <w:lang w:eastAsia="en-GB"/>
                </w:rPr>
                <w:t xml:space="preserve"> Appointed </w:t>
              </w:r>
              <w:r>
                <w:rPr>
                  <w:sz w:val="22"/>
                  <w:lang w:eastAsia="en-GB"/>
                </w:rPr>
                <w:t>Transmission Owners</w:t>
              </w:r>
            </w:ins>
          </w:p>
        </w:tc>
      </w:tr>
    </w:tbl>
    <w:p w14:paraId="2126ECD1" w14:textId="77777777" w:rsidR="005B48AF" w:rsidRDefault="005B48AF"/>
    <w:p w14:paraId="6D57E48A" w14:textId="77777777" w:rsidR="005B48AF" w:rsidRDefault="005B48AF"/>
    <w:p w14:paraId="5FE7816F" w14:textId="77777777" w:rsidR="005B48AF" w:rsidRDefault="005B48AF">
      <w:pPr>
        <w:pStyle w:val="Header"/>
        <w:tabs>
          <w:tab w:val="clear" w:pos="4153"/>
          <w:tab w:val="clear" w:pos="8306"/>
        </w:tabs>
        <w:sectPr w:rsidR="005B48AF">
          <w:headerReference w:type="default" r:id="rId10"/>
          <w:footerReference w:type="default" r:id="rId11"/>
          <w:type w:val="nextColumn"/>
          <w:pgSz w:w="11907" w:h="16840" w:code="9"/>
          <w:pgMar w:top="1440" w:right="1797" w:bottom="1440" w:left="1797" w:header="720" w:footer="720" w:gutter="0"/>
          <w:cols w:space="720"/>
        </w:sectPr>
      </w:pPr>
    </w:p>
    <w:p w14:paraId="4F5D708A" w14:textId="77777777" w:rsidR="005B48AF" w:rsidRDefault="005B48AF">
      <w:pPr>
        <w:pStyle w:val="Heading1"/>
        <w:keepLines/>
      </w:pPr>
      <w:r>
        <w:lastRenderedPageBreak/>
        <w:t xml:space="preserve">Introduction </w:t>
      </w:r>
    </w:p>
    <w:p w14:paraId="4EB34994" w14:textId="77777777" w:rsidR="005B48AF" w:rsidRDefault="005B48AF">
      <w:pPr>
        <w:pStyle w:val="Heading2"/>
        <w:keepLines/>
      </w:pPr>
      <w:r>
        <w:t>Scope</w:t>
      </w:r>
    </w:p>
    <w:p w14:paraId="4F1A9EBD" w14:textId="77777777" w:rsidR="005B48AF" w:rsidRPr="00244151" w:rsidRDefault="005B48AF" w:rsidP="00AE16EF">
      <w:pPr>
        <w:pStyle w:val="Heading3"/>
        <w:tabs>
          <w:tab w:val="clear" w:pos="0"/>
          <w:tab w:val="num" w:pos="709"/>
        </w:tabs>
        <w:ind w:left="709" w:hanging="709"/>
      </w:pPr>
      <w:r w:rsidRPr="00244151">
        <w:t xml:space="preserve">This procedure applies to </w:t>
      </w:r>
      <w:r w:rsidR="005577EF">
        <w:t>NGESO</w:t>
      </w:r>
      <w:r w:rsidR="00AE16EF">
        <w:t>, the Code Administrator</w:t>
      </w:r>
      <w:r w:rsidRPr="00244151">
        <w:t xml:space="preserve"> and each TO. For the purposes of this document, TOs are:</w:t>
      </w:r>
    </w:p>
    <w:p w14:paraId="4B4888AF" w14:textId="77777777" w:rsidR="005577EF" w:rsidRDefault="005577EF" w:rsidP="00A47CED">
      <w:pPr>
        <w:ind w:left="709"/>
      </w:pPr>
      <w:r>
        <w:t>NGET;</w:t>
      </w:r>
    </w:p>
    <w:p w14:paraId="38B07B1D" w14:textId="77777777" w:rsidR="005B48AF" w:rsidRPr="00A47CED" w:rsidRDefault="005B48AF" w:rsidP="00A47CED">
      <w:pPr>
        <w:ind w:left="709"/>
      </w:pPr>
      <w:r w:rsidRPr="00A47CED">
        <w:t xml:space="preserve">SPT; </w:t>
      </w:r>
    </w:p>
    <w:p w14:paraId="656FE3B2" w14:textId="77777777" w:rsidR="005B48AF" w:rsidRDefault="005B48AF" w:rsidP="00A47CED">
      <w:pPr>
        <w:ind w:left="709"/>
        <w:rPr>
          <w:ins w:id="14" w:author="Baker(ESO), Stephen" w:date="2023-01-16T14:49:00Z"/>
        </w:rPr>
      </w:pPr>
      <w:r w:rsidRPr="00A47CED">
        <w:t>SHET</w:t>
      </w:r>
      <w:r w:rsidR="00751D24" w:rsidRPr="00A47CED">
        <w:t xml:space="preserve">; </w:t>
      </w:r>
    </w:p>
    <w:p w14:paraId="467BC707" w14:textId="158F3ECC" w:rsidR="00DB5002" w:rsidRPr="00A47CED" w:rsidRDefault="00DB5002" w:rsidP="00A47CED">
      <w:pPr>
        <w:ind w:left="709"/>
      </w:pPr>
      <w:ins w:id="15" w:author="Baker(ESO), Stephen" w:date="2023-01-16T14:49:00Z">
        <w:r>
          <w:rPr>
            <w:sz w:val="22"/>
            <w:lang w:eastAsia="en-GB"/>
          </w:rPr>
          <w:t>Competitively Appointed Transmission Owners</w:t>
        </w:r>
      </w:ins>
    </w:p>
    <w:p w14:paraId="107F0D8A" w14:textId="77777777" w:rsidR="006C4058" w:rsidRPr="00A47CED" w:rsidRDefault="00751D24" w:rsidP="00A47CED">
      <w:pPr>
        <w:ind w:left="709"/>
      </w:pPr>
      <w:r w:rsidRPr="00A47CED">
        <w:t xml:space="preserve">All Offshore Transmission </w:t>
      </w:r>
      <w:r w:rsidR="005A403E" w:rsidRPr="00A47CED">
        <w:t>Owners</w:t>
      </w:r>
      <w:r w:rsidRPr="00A47CED">
        <w:t xml:space="preserve"> as appointed by the Authority</w:t>
      </w:r>
      <w:r w:rsidR="00050E16" w:rsidRPr="00A47CED">
        <w:t>.</w:t>
      </w:r>
      <w:r w:rsidR="00C720C0" w:rsidRPr="00A47CED">
        <w:t xml:space="preserve"> </w:t>
      </w:r>
      <w:r w:rsidR="00BF4BDC" w:rsidRPr="00A47CED">
        <w:t>(For the avoidance of doubt, this includes Preferred Bidders)</w:t>
      </w:r>
      <w:r w:rsidR="00817952" w:rsidRPr="00A47CED">
        <w:t>; and</w:t>
      </w:r>
    </w:p>
    <w:p w14:paraId="753733DB" w14:textId="77777777" w:rsidR="0016054B" w:rsidRPr="00A47CED" w:rsidRDefault="006C4058" w:rsidP="00A47CED">
      <w:pPr>
        <w:ind w:left="709"/>
      </w:pPr>
      <w:r w:rsidRPr="00A47CED">
        <w:t>The Code Administrator</w:t>
      </w:r>
      <w:r w:rsidR="00817952" w:rsidRPr="00A47CED">
        <w:t>.</w:t>
      </w:r>
    </w:p>
    <w:p w14:paraId="61CD58C2" w14:textId="77777777" w:rsidR="0016054B" w:rsidRDefault="0016054B" w:rsidP="00AE16EF">
      <w:pPr>
        <w:pStyle w:val="Heading3"/>
        <w:numPr>
          <w:ilvl w:val="0"/>
          <w:numId w:val="0"/>
        </w:numPr>
      </w:pPr>
    </w:p>
    <w:p w14:paraId="1DD30297" w14:textId="77777777" w:rsidR="005B48AF" w:rsidRDefault="005B48AF">
      <w:pPr>
        <w:pStyle w:val="Heading2"/>
        <w:keepLines/>
      </w:pPr>
      <w:r>
        <w:t xml:space="preserve">Objectives </w:t>
      </w:r>
    </w:p>
    <w:p w14:paraId="431714DA" w14:textId="77777777" w:rsidR="00D104B8" w:rsidRDefault="00AD3EB2" w:rsidP="00AE16EF">
      <w:pPr>
        <w:pStyle w:val="Heading3"/>
        <w:tabs>
          <w:tab w:val="clear" w:pos="0"/>
          <w:tab w:val="num" w:pos="709"/>
        </w:tabs>
        <w:ind w:left="709" w:hanging="709"/>
        <w:rPr>
          <w:lang w:eastAsia="en-GB"/>
        </w:rPr>
      </w:pPr>
      <w:r>
        <w:rPr>
          <w:lang w:eastAsia="en-GB"/>
        </w:rPr>
        <w:t xml:space="preserve">The objective of this document is to set out the Process that shall apply in respect of a </w:t>
      </w:r>
      <w:r w:rsidR="00D104B8">
        <w:rPr>
          <w:lang w:eastAsia="en-GB"/>
        </w:rPr>
        <w:t xml:space="preserve">STC Modification Proposal which is the subject of a direction from the Authority </w:t>
      </w:r>
      <w:r w:rsidR="00AE16EF">
        <w:rPr>
          <w:lang w:eastAsia="en-GB"/>
        </w:rPr>
        <w:t>p</w:t>
      </w:r>
      <w:r w:rsidR="00D104B8">
        <w:rPr>
          <w:lang w:eastAsia="en-GB"/>
        </w:rPr>
        <w:t xml:space="preserve">ursuant to Section B </w:t>
      </w:r>
      <w:r w:rsidR="00BC1E21">
        <w:rPr>
          <w:lang w:eastAsia="en-GB"/>
        </w:rPr>
        <w:t>paragraph</w:t>
      </w:r>
      <w:r w:rsidR="00855E9B">
        <w:rPr>
          <w:lang w:eastAsia="en-GB"/>
        </w:rPr>
        <w:t xml:space="preserve"> </w:t>
      </w:r>
      <w:r w:rsidR="00D104B8">
        <w:rPr>
          <w:lang w:eastAsia="en-GB"/>
        </w:rPr>
        <w:t>7.2.5.15.</w:t>
      </w:r>
    </w:p>
    <w:p w14:paraId="6787B94C" w14:textId="77777777" w:rsidR="00AE16EF" w:rsidRPr="00887A95" w:rsidRDefault="00AE16EF" w:rsidP="00AE16EF">
      <w:pPr>
        <w:pStyle w:val="Heading3"/>
        <w:tabs>
          <w:tab w:val="clear" w:pos="0"/>
          <w:tab w:val="num" w:pos="709"/>
        </w:tabs>
        <w:ind w:left="709" w:hanging="709"/>
      </w:pPr>
      <w:r w:rsidRPr="00887A95">
        <w:t>The Send Back process enable</w:t>
      </w:r>
      <w:r w:rsidR="00BC1E21">
        <w:t>s</w:t>
      </w:r>
      <w:r w:rsidRPr="00887A95">
        <w:t xml:space="preserve"> the Authority to formally Send Back a </w:t>
      </w:r>
      <w:r w:rsidR="002B1E2B">
        <w:t xml:space="preserve">Modification </w:t>
      </w:r>
      <w:r w:rsidRPr="00887A95">
        <w:t xml:space="preserve">Report </w:t>
      </w:r>
      <w:r w:rsidR="00BC1E21">
        <w:t xml:space="preserve"> to the </w:t>
      </w:r>
      <w:r>
        <w:t xml:space="preserve">STC </w:t>
      </w:r>
      <w:r w:rsidR="00BC1E21">
        <w:t xml:space="preserve">Modification </w:t>
      </w:r>
      <w:r>
        <w:t xml:space="preserve">Panel </w:t>
      </w:r>
      <w:r w:rsidRPr="00887A95">
        <w:t xml:space="preserve">in circumstances where the Authority considers that it is unable to form a decision based on the content of the Report.  </w:t>
      </w:r>
    </w:p>
    <w:p w14:paraId="5CDC8B19" w14:textId="77777777" w:rsidR="00AE16EF" w:rsidRPr="00AE16EF" w:rsidRDefault="00AE16EF" w:rsidP="00AE16EF">
      <w:pPr>
        <w:pStyle w:val="Heading3"/>
        <w:tabs>
          <w:tab w:val="clear" w:pos="0"/>
          <w:tab w:val="num" w:pos="709"/>
        </w:tabs>
        <w:ind w:left="709" w:hanging="709"/>
      </w:pPr>
      <w:r w:rsidRPr="00AE16EF">
        <w:t>The Send Back provisions will provide an effective safeguard against the Authority being placed in a position where it is unable to approve a Modification owing to deficiencies in the report such as insufficient assessment, incorrect legal text or other technical issues.  The Authority can</w:t>
      </w:r>
      <w:r w:rsidR="00BC1E21">
        <w:t xml:space="preserve"> </w:t>
      </w:r>
      <w:r w:rsidRPr="00AE16EF">
        <w:t xml:space="preserve"> specify the action that it believes is required </w:t>
      </w:r>
      <w:r w:rsidR="00BC1E21">
        <w:t xml:space="preserve">to undertake corrective action </w:t>
      </w:r>
      <w:r w:rsidRPr="00AE16EF">
        <w:t xml:space="preserve">and the Modification process would allow for corrective action to be taken, specifying the steps, revisions, analysis or information </w:t>
      </w:r>
      <w:r w:rsidR="00BC1E21">
        <w:t xml:space="preserve">the Authority </w:t>
      </w:r>
      <w:r w:rsidRPr="00AE16EF">
        <w:t xml:space="preserve">requires in order to form an opinion. </w:t>
      </w:r>
    </w:p>
    <w:p w14:paraId="13D12CE7" w14:textId="77777777" w:rsidR="00AE16EF" w:rsidRDefault="00D104B8" w:rsidP="00822BE9">
      <w:pPr>
        <w:pStyle w:val="Heading3"/>
        <w:tabs>
          <w:tab w:val="clear" w:pos="0"/>
        </w:tabs>
        <w:ind w:left="709" w:hanging="709"/>
      </w:pPr>
      <w:r>
        <w:t xml:space="preserve"> </w:t>
      </w:r>
      <w:r w:rsidR="002E7B7F" w:rsidRPr="002E7B7F">
        <w:t xml:space="preserve">For clarity, the Send Back process will only occur as a last resort to prevent the Modification being rejected by the Authority and consequently starting again from the start of the Modification process when the issue identified can easily be rectified.    </w:t>
      </w:r>
    </w:p>
    <w:p w14:paraId="5AB46632" w14:textId="77777777" w:rsidR="005B48AF" w:rsidRDefault="005B48AF" w:rsidP="00DE511E">
      <w:pPr>
        <w:pStyle w:val="Heading3"/>
        <w:numPr>
          <w:ilvl w:val="0"/>
          <w:numId w:val="0"/>
        </w:numPr>
      </w:pPr>
    </w:p>
    <w:p w14:paraId="55C1628E" w14:textId="77777777" w:rsidR="005B48AF" w:rsidRDefault="005B48AF">
      <w:pPr>
        <w:pStyle w:val="Heading1"/>
        <w:keepLines/>
      </w:pPr>
      <w:r>
        <w:t>Key Definitions</w:t>
      </w:r>
    </w:p>
    <w:p w14:paraId="76EECBFB" w14:textId="77777777" w:rsidR="005B48AF" w:rsidRDefault="005B48AF">
      <w:pPr>
        <w:pStyle w:val="Heading2"/>
        <w:keepLines/>
      </w:pPr>
      <w:r>
        <w:t xml:space="preserve">For the purposes of </w:t>
      </w:r>
      <w:r w:rsidRPr="003E46C3">
        <w:t xml:space="preserve">STCP </w:t>
      </w:r>
      <w:r w:rsidR="00071A66">
        <w:t>25-2</w:t>
      </w:r>
      <w:r w:rsidRPr="003E46C3">
        <w:t>:</w:t>
      </w:r>
    </w:p>
    <w:p w14:paraId="421459B0" w14:textId="77777777" w:rsidR="00AE16EF" w:rsidRPr="00A47CED" w:rsidRDefault="001004F8" w:rsidP="008C01F6">
      <w:pPr>
        <w:ind w:left="709"/>
        <w:jc w:val="both"/>
      </w:pPr>
      <w:r w:rsidRPr="00A47CED">
        <w:rPr>
          <w:b/>
        </w:rPr>
        <w:t>Process Diagram</w:t>
      </w:r>
      <w:r w:rsidR="00C438B0" w:rsidRPr="00A47CED">
        <w:rPr>
          <w:b/>
        </w:rPr>
        <w:t xml:space="preserve"> </w:t>
      </w:r>
      <w:r w:rsidR="005B5356" w:rsidRPr="00A47CED">
        <w:t>mean</w:t>
      </w:r>
      <w:r w:rsidR="00C438B0" w:rsidRPr="00A47CED">
        <w:t xml:space="preserve">s the diagram at Appendix A to this STCP </w:t>
      </w:r>
      <w:r w:rsidR="00071A66">
        <w:t>25-2</w:t>
      </w:r>
      <w:r w:rsidR="00E35A8B" w:rsidRPr="00A47CED">
        <w:t>.</w:t>
      </w:r>
    </w:p>
    <w:p w14:paraId="21C1985F" w14:textId="77777777" w:rsidR="00C2545C" w:rsidRPr="00A47CED" w:rsidRDefault="00C2545C" w:rsidP="008C01F6">
      <w:pPr>
        <w:ind w:left="709"/>
        <w:jc w:val="both"/>
      </w:pPr>
      <w:r w:rsidRPr="00A47CED">
        <w:rPr>
          <w:b/>
        </w:rPr>
        <w:t xml:space="preserve">Send Back Letter </w:t>
      </w:r>
      <w:r w:rsidRPr="00A47CED">
        <w:t>means the notification to the Code Administrator from the Authority issued under paragraph 3.2.1 below.</w:t>
      </w:r>
    </w:p>
    <w:p w14:paraId="1AFF296A" w14:textId="77777777" w:rsidR="002E7B7F" w:rsidRPr="00A47CED" w:rsidRDefault="002B1E2B" w:rsidP="008C01F6">
      <w:pPr>
        <w:ind w:left="709"/>
        <w:jc w:val="both"/>
      </w:pPr>
      <w:r w:rsidRPr="00A47CED">
        <w:rPr>
          <w:b/>
        </w:rPr>
        <w:t>Send Back process</w:t>
      </w:r>
      <w:r w:rsidRPr="00A47CED">
        <w:t xml:space="preserve"> means the process set out in this STCP.</w:t>
      </w:r>
    </w:p>
    <w:p w14:paraId="49E48420" w14:textId="77777777" w:rsidR="00240C88" w:rsidRDefault="00240C88" w:rsidP="002E7B7F">
      <w:pPr>
        <w:pStyle w:val="Heading3"/>
        <w:numPr>
          <w:ilvl w:val="0"/>
          <w:numId w:val="0"/>
        </w:numPr>
      </w:pPr>
    </w:p>
    <w:p w14:paraId="5EAD9770" w14:textId="77777777" w:rsidR="005B48AF" w:rsidRDefault="005B48AF" w:rsidP="00AC4648">
      <w:pPr>
        <w:pStyle w:val="Heading1"/>
        <w:keepLines/>
      </w:pPr>
      <w:r>
        <w:t>Procedure</w:t>
      </w:r>
    </w:p>
    <w:p w14:paraId="44979F65" w14:textId="77777777" w:rsidR="0008506F" w:rsidRPr="00AC4648" w:rsidRDefault="00C438B0" w:rsidP="008C01F6">
      <w:pPr>
        <w:pStyle w:val="Heading2"/>
        <w:jc w:val="both"/>
        <w:rPr>
          <w:rFonts w:cs="Arial"/>
          <w:b w:val="0"/>
          <w:i w:val="0"/>
          <w:sz w:val="20"/>
        </w:rPr>
      </w:pPr>
      <w:r w:rsidRPr="00AC4648">
        <w:rPr>
          <w:rFonts w:cs="Arial"/>
          <w:b w:val="0"/>
          <w:i w:val="0"/>
          <w:sz w:val="20"/>
        </w:rPr>
        <w:t>The Parties shall follow the process set out in this STCP</w:t>
      </w:r>
      <w:r w:rsidR="0008506F" w:rsidRPr="00AC4648">
        <w:rPr>
          <w:rFonts w:cs="Arial"/>
          <w:b w:val="0"/>
          <w:i w:val="0"/>
          <w:sz w:val="20"/>
        </w:rPr>
        <w:t xml:space="preserve"> </w:t>
      </w:r>
      <w:r w:rsidR="00071A66">
        <w:rPr>
          <w:rFonts w:cs="Arial"/>
          <w:b w:val="0"/>
          <w:i w:val="0"/>
          <w:sz w:val="20"/>
        </w:rPr>
        <w:t>25-2</w:t>
      </w:r>
      <w:r w:rsidRPr="00AC4648">
        <w:rPr>
          <w:rFonts w:cs="Arial"/>
          <w:b w:val="0"/>
          <w:i w:val="0"/>
          <w:sz w:val="20"/>
        </w:rPr>
        <w:t xml:space="preserve"> in respect of a </w:t>
      </w:r>
      <w:r w:rsidR="001004F8" w:rsidRPr="00AC4648">
        <w:rPr>
          <w:rFonts w:cs="Arial"/>
          <w:b w:val="0"/>
          <w:i w:val="0"/>
          <w:sz w:val="20"/>
        </w:rPr>
        <w:t>STC Modification Proposal which is the subject of a direction from the Authority pursuant to Section B paragraph 7.2.5.15. The Process Diagram</w:t>
      </w:r>
      <w:r w:rsidRPr="00AC4648">
        <w:rPr>
          <w:rFonts w:cs="Arial"/>
          <w:b w:val="0"/>
          <w:i w:val="0"/>
          <w:sz w:val="20"/>
        </w:rPr>
        <w:t xml:space="preserve"> </w:t>
      </w:r>
      <w:r w:rsidR="0008506F" w:rsidRPr="00AC4648">
        <w:rPr>
          <w:rFonts w:cs="Arial"/>
          <w:b w:val="0"/>
          <w:i w:val="0"/>
          <w:sz w:val="20"/>
        </w:rPr>
        <w:t>illustrate</w:t>
      </w:r>
      <w:r w:rsidR="001004F8" w:rsidRPr="00AC4648">
        <w:rPr>
          <w:rFonts w:cs="Arial"/>
          <w:b w:val="0"/>
          <w:i w:val="0"/>
          <w:sz w:val="20"/>
        </w:rPr>
        <w:t>s</w:t>
      </w:r>
      <w:r w:rsidR="0008506F" w:rsidRPr="00AC4648">
        <w:rPr>
          <w:rFonts w:cs="Arial"/>
          <w:b w:val="0"/>
          <w:i w:val="0"/>
          <w:sz w:val="20"/>
        </w:rPr>
        <w:t xml:space="preserve"> this process and form part of this STCP </w:t>
      </w:r>
      <w:r w:rsidR="00071A66">
        <w:rPr>
          <w:rFonts w:cs="Arial"/>
          <w:b w:val="0"/>
          <w:i w:val="0"/>
          <w:sz w:val="20"/>
        </w:rPr>
        <w:t>25-2</w:t>
      </w:r>
      <w:r w:rsidR="0008506F" w:rsidRPr="00AC4648">
        <w:rPr>
          <w:rFonts w:cs="Arial"/>
          <w:b w:val="0"/>
          <w:i w:val="0"/>
          <w:sz w:val="20"/>
        </w:rPr>
        <w:t xml:space="preserve">, but in the event of any conflict between the main body of this STCP </w:t>
      </w:r>
      <w:r w:rsidR="00071A66">
        <w:rPr>
          <w:rFonts w:cs="Arial"/>
          <w:b w:val="0"/>
          <w:i w:val="0"/>
          <w:sz w:val="20"/>
        </w:rPr>
        <w:t>25-2</w:t>
      </w:r>
      <w:r w:rsidR="0008506F" w:rsidRPr="00AC4648">
        <w:rPr>
          <w:rFonts w:cs="Arial"/>
          <w:b w:val="0"/>
          <w:i w:val="0"/>
          <w:sz w:val="20"/>
        </w:rPr>
        <w:t xml:space="preserve"> and th</w:t>
      </w:r>
      <w:r w:rsidR="001004F8" w:rsidRPr="00AC4648">
        <w:rPr>
          <w:rFonts w:cs="Arial"/>
          <w:b w:val="0"/>
          <w:i w:val="0"/>
          <w:sz w:val="20"/>
        </w:rPr>
        <w:t>e Process Diagram</w:t>
      </w:r>
      <w:r w:rsidR="00484478" w:rsidRPr="00AC4648">
        <w:rPr>
          <w:rFonts w:cs="Arial"/>
          <w:b w:val="0"/>
          <w:i w:val="0"/>
          <w:sz w:val="20"/>
        </w:rPr>
        <w:t>, then the mai</w:t>
      </w:r>
      <w:r w:rsidR="0008506F" w:rsidRPr="00AC4648">
        <w:rPr>
          <w:rFonts w:cs="Arial"/>
          <w:b w:val="0"/>
          <w:i w:val="0"/>
          <w:sz w:val="20"/>
        </w:rPr>
        <w:t xml:space="preserve">n body of this STCP </w:t>
      </w:r>
      <w:r w:rsidR="00071A66">
        <w:rPr>
          <w:rFonts w:cs="Arial"/>
          <w:b w:val="0"/>
          <w:i w:val="0"/>
          <w:sz w:val="20"/>
        </w:rPr>
        <w:t>25-2</w:t>
      </w:r>
      <w:r w:rsidR="0008506F" w:rsidRPr="00AC4648">
        <w:rPr>
          <w:rFonts w:cs="Arial"/>
          <w:b w:val="0"/>
          <w:i w:val="0"/>
          <w:sz w:val="20"/>
        </w:rPr>
        <w:t xml:space="preserve"> shall prevail.</w:t>
      </w:r>
    </w:p>
    <w:p w14:paraId="07CABB43" w14:textId="77777777" w:rsidR="00CC722E" w:rsidRPr="00AC4648" w:rsidRDefault="001004F8" w:rsidP="008C01F6">
      <w:pPr>
        <w:pStyle w:val="Heading2"/>
        <w:jc w:val="both"/>
        <w:rPr>
          <w:rFonts w:cs="Arial"/>
          <w:b w:val="0"/>
          <w:i w:val="0"/>
          <w:sz w:val="20"/>
        </w:rPr>
      </w:pPr>
      <w:bookmarkStart w:id="16" w:name="_BPDC_LN_INS_1017"/>
      <w:bookmarkStart w:id="17" w:name="_BPDC_LN_INS_1016"/>
      <w:bookmarkEnd w:id="16"/>
      <w:bookmarkEnd w:id="17"/>
      <w:r w:rsidRPr="00AC4648">
        <w:rPr>
          <w:rFonts w:cs="Arial"/>
          <w:b w:val="0"/>
          <w:i w:val="0"/>
          <w:sz w:val="20"/>
        </w:rPr>
        <w:t xml:space="preserve">Following submission of a Modification Report to the Authority, upon which the Authority determines that it cannot properly form an opinion and in respect of which </w:t>
      </w:r>
      <w:r w:rsidRPr="00AC4648">
        <w:rPr>
          <w:rFonts w:cs="Arial"/>
          <w:b w:val="0"/>
          <w:i w:val="0"/>
          <w:sz w:val="20"/>
        </w:rPr>
        <w:lastRenderedPageBreak/>
        <w:t xml:space="preserve">the Authority issues a direction to the STC </w:t>
      </w:r>
      <w:r w:rsidR="00F16236" w:rsidRPr="00AC4648">
        <w:rPr>
          <w:rFonts w:cs="Arial"/>
          <w:b w:val="0"/>
          <w:i w:val="0"/>
          <w:sz w:val="20"/>
        </w:rPr>
        <w:t>Modification</w:t>
      </w:r>
      <w:r w:rsidRPr="00AC4648">
        <w:rPr>
          <w:rFonts w:cs="Arial"/>
          <w:b w:val="0"/>
          <w:i w:val="0"/>
          <w:sz w:val="20"/>
        </w:rPr>
        <w:t xml:space="preserve"> Panel pursuant to Section B paragraph 7.2.5.15:</w:t>
      </w:r>
    </w:p>
    <w:p w14:paraId="077EBD74" w14:textId="77777777" w:rsidR="00C2545C" w:rsidRPr="00403670" w:rsidRDefault="00C2545C" w:rsidP="008C01F6">
      <w:pPr>
        <w:pStyle w:val="Heading3"/>
        <w:tabs>
          <w:tab w:val="clear" w:pos="0"/>
          <w:tab w:val="num" w:pos="1134"/>
        </w:tabs>
        <w:ind w:left="1134" w:hanging="1134"/>
      </w:pPr>
      <w:bookmarkStart w:id="18" w:name="_BPDC_LN_INS_1015"/>
      <w:bookmarkEnd w:id="18"/>
      <w:r w:rsidRPr="00403670">
        <w:t>The Authority w</w:t>
      </w:r>
      <w:r w:rsidR="00BC1E21">
        <w:t xml:space="preserve">ould </w:t>
      </w:r>
      <w:r w:rsidR="00B8507E">
        <w:t xml:space="preserve"> </w:t>
      </w:r>
      <w:r w:rsidRPr="00403670">
        <w:t>notify the Code Administrator that it cannot form an opinion on the Modification Report and make appropriate directions in a Send Back Letter;</w:t>
      </w:r>
    </w:p>
    <w:p w14:paraId="2436C2E4" w14:textId="77777777" w:rsidR="00C2545C" w:rsidRPr="00403670" w:rsidRDefault="00C2545C" w:rsidP="008C01F6">
      <w:pPr>
        <w:pStyle w:val="Heading3"/>
        <w:tabs>
          <w:tab w:val="clear" w:pos="0"/>
          <w:tab w:val="num" w:pos="1134"/>
        </w:tabs>
        <w:ind w:left="1134" w:hanging="1134"/>
      </w:pPr>
      <w:r w:rsidRPr="00403670">
        <w:t xml:space="preserve">The Code Administrator will circulate the Send Back Letter to the </w:t>
      </w:r>
      <w:r w:rsidR="00BC1E21">
        <w:t xml:space="preserve">STC </w:t>
      </w:r>
      <w:r w:rsidR="006C4058" w:rsidRPr="00403670">
        <w:t>Parties</w:t>
      </w:r>
      <w:r w:rsidR="003E46C3" w:rsidRPr="00403670">
        <w:t>.</w:t>
      </w:r>
    </w:p>
    <w:p w14:paraId="63DF5DB2" w14:textId="77777777" w:rsidR="001004F8" w:rsidRPr="00403670" w:rsidRDefault="001004F8" w:rsidP="008C01F6">
      <w:pPr>
        <w:pStyle w:val="Heading3"/>
        <w:tabs>
          <w:tab w:val="clear" w:pos="0"/>
          <w:tab w:val="num" w:pos="1134"/>
        </w:tabs>
        <w:ind w:left="1134" w:hanging="1134"/>
      </w:pPr>
      <w:r w:rsidRPr="00403670">
        <w:t xml:space="preserve">The </w:t>
      </w:r>
      <w:r w:rsidR="006C4058" w:rsidRPr="00403670">
        <w:t>STC Modification</w:t>
      </w:r>
      <w:r w:rsidR="0058309F" w:rsidRPr="00403670">
        <w:t xml:space="preserve"> </w:t>
      </w:r>
      <w:r w:rsidRPr="00403670">
        <w:t xml:space="preserve">Panel </w:t>
      </w:r>
      <w:r w:rsidR="0058309F" w:rsidRPr="00403670">
        <w:t>will</w:t>
      </w:r>
      <w:r w:rsidRPr="00403670">
        <w:t xml:space="preserve"> </w:t>
      </w:r>
      <w:r w:rsidR="0058309F" w:rsidRPr="00403670">
        <w:t>consider</w:t>
      </w:r>
      <w:r w:rsidR="006C4058" w:rsidRPr="00403670">
        <w:t xml:space="preserve"> the</w:t>
      </w:r>
      <w:r w:rsidR="00C2545C" w:rsidRPr="00403670">
        <w:t xml:space="preserve"> Send Back Letter and</w:t>
      </w:r>
      <w:r w:rsidR="0058309F" w:rsidRPr="00403670">
        <w:t xml:space="preserve"> </w:t>
      </w:r>
      <w:r w:rsidRPr="00403670">
        <w:t>the Authority’s direction at its next STC Modification Panel</w:t>
      </w:r>
      <w:r w:rsidR="0058309F" w:rsidRPr="00403670">
        <w:t xml:space="preserve"> M</w:t>
      </w:r>
      <w:r w:rsidRPr="00403670">
        <w:t>eet</w:t>
      </w:r>
      <w:r w:rsidR="0058309F" w:rsidRPr="00403670">
        <w:t>ing and make</w:t>
      </w:r>
      <w:r w:rsidRPr="00403670">
        <w:t xml:space="preserve"> a direction on the course of action required and the</w:t>
      </w:r>
      <w:r w:rsidR="006C4058" w:rsidRPr="00403670">
        <w:t xml:space="preserve"> appropriate</w:t>
      </w:r>
      <w:r w:rsidRPr="00403670">
        <w:t xml:space="preserve"> ti</w:t>
      </w:r>
      <w:r w:rsidR="0058309F" w:rsidRPr="00403670">
        <w:t>metable</w:t>
      </w:r>
      <w:r w:rsidRPr="00403670">
        <w:t xml:space="preserve">.  </w:t>
      </w:r>
    </w:p>
    <w:p w14:paraId="0B1A70B3" w14:textId="77777777" w:rsidR="001004F8" w:rsidRPr="00AC4648" w:rsidRDefault="001004F8" w:rsidP="008C01F6">
      <w:pPr>
        <w:pStyle w:val="Heading2"/>
        <w:jc w:val="both"/>
        <w:rPr>
          <w:rFonts w:cs="Arial"/>
          <w:b w:val="0"/>
          <w:i w:val="0"/>
          <w:sz w:val="20"/>
        </w:rPr>
      </w:pPr>
      <w:r w:rsidRPr="00AC4648">
        <w:rPr>
          <w:rFonts w:cs="Arial"/>
          <w:b w:val="0"/>
          <w:i w:val="0"/>
          <w:sz w:val="20"/>
        </w:rPr>
        <w:t>The course of action would depend on t</w:t>
      </w:r>
      <w:r w:rsidRPr="002E7B7F">
        <w:rPr>
          <w:rFonts w:cs="Arial"/>
          <w:b w:val="0"/>
          <w:i w:val="0"/>
          <w:sz w:val="20"/>
        </w:rPr>
        <w:t xml:space="preserve">he Authority’s direction.  If the direction is detailed and gives specific steps and timescales, the </w:t>
      </w:r>
      <w:r w:rsidR="002E7B7F" w:rsidRPr="002E7B7F">
        <w:rPr>
          <w:rFonts w:cs="Arial"/>
          <w:b w:val="0"/>
          <w:i w:val="0"/>
          <w:sz w:val="20"/>
        </w:rPr>
        <w:t xml:space="preserve">STC Modification </w:t>
      </w:r>
      <w:r w:rsidRPr="002E7B7F">
        <w:rPr>
          <w:rFonts w:cs="Arial"/>
          <w:b w:val="0"/>
          <w:i w:val="0"/>
          <w:sz w:val="20"/>
        </w:rPr>
        <w:t xml:space="preserve">Panel </w:t>
      </w:r>
      <w:r w:rsidR="0058309F" w:rsidRPr="002E7B7F">
        <w:rPr>
          <w:rFonts w:cs="Arial"/>
          <w:b w:val="0"/>
          <w:i w:val="0"/>
          <w:sz w:val="20"/>
        </w:rPr>
        <w:t>will</w:t>
      </w:r>
      <w:r w:rsidRPr="002E7B7F">
        <w:rPr>
          <w:rFonts w:cs="Arial"/>
          <w:b w:val="0"/>
          <w:i w:val="0"/>
          <w:sz w:val="20"/>
        </w:rPr>
        <w:t xml:space="preserve"> follow this and take actions as appropriate.  If the direction </w:t>
      </w:r>
      <w:r w:rsidR="0058309F" w:rsidRPr="002E7B7F">
        <w:rPr>
          <w:rFonts w:cs="Arial"/>
          <w:b w:val="0"/>
          <w:i w:val="0"/>
          <w:sz w:val="20"/>
        </w:rPr>
        <w:t xml:space="preserve">is not detailed, the </w:t>
      </w:r>
      <w:r w:rsidR="002B1E2B" w:rsidRPr="002E7B7F">
        <w:rPr>
          <w:rFonts w:cs="Arial"/>
          <w:b w:val="0"/>
          <w:i w:val="0"/>
          <w:sz w:val="20"/>
        </w:rPr>
        <w:t xml:space="preserve">STC Modification </w:t>
      </w:r>
      <w:r w:rsidR="0058309F" w:rsidRPr="002E7B7F">
        <w:rPr>
          <w:rFonts w:cs="Arial"/>
          <w:b w:val="0"/>
          <w:i w:val="0"/>
          <w:sz w:val="20"/>
        </w:rPr>
        <w:t>Panel will</w:t>
      </w:r>
      <w:r w:rsidRPr="002E7B7F">
        <w:rPr>
          <w:rFonts w:cs="Arial"/>
          <w:b w:val="0"/>
          <w:i w:val="0"/>
          <w:sz w:val="20"/>
        </w:rPr>
        <w:t xml:space="preserve"> make their own recommendations in terms of the next steps and timescales</w:t>
      </w:r>
      <w:r w:rsidR="002B1E2B" w:rsidRPr="002E7B7F">
        <w:rPr>
          <w:b w:val="0"/>
          <w:i w:val="0"/>
          <w:sz w:val="20"/>
        </w:rPr>
        <w:t>.</w:t>
      </w:r>
    </w:p>
    <w:p w14:paraId="1062403F" w14:textId="77777777" w:rsidR="00AE16EF" w:rsidRPr="002B1E2B" w:rsidRDefault="001004F8" w:rsidP="008C01F6">
      <w:pPr>
        <w:pStyle w:val="Heading2"/>
        <w:jc w:val="both"/>
        <w:rPr>
          <w:rFonts w:cs="Arial"/>
          <w:b w:val="0"/>
          <w:i w:val="0"/>
          <w:sz w:val="20"/>
        </w:rPr>
      </w:pPr>
      <w:r w:rsidRPr="00AC4648">
        <w:rPr>
          <w:rFonts w:cs="Arial"/>
          <w:b w:val="0"/>
          <w:i w:val="0"/>
          <w:sz w:val="20"/>
        </w:rPr>
        <w:t>Once the necessary changes have been made to the Modification Report, the STC Panel Secretary would re-submit the Modification Report to the Authority</w:t>
      </w:r>
      <w:r w:rsidR="0058309F" w:rsidRPr="00AC4648">
        <w:rPr>
          <w:rFonts w:cs="Arial"/>
          <w:b w:val="0"/>
          <w:i w:val="0"/>
          <w:sz w:val="20"/>
        </w:rPr>
        <w:t xml:space="preserve"> pursuant to Section B paragraph 7.2.5.12</w:t>
      </w:r>
      <w:r w:rsidRPr="00AC4648">
        <w:rPr>
          <w:rFonts w:cs="Arial"/>
          <w:b w:val="0"/>
          <w:i w:val="0"/>
          <w:sz w:val="20"/>
        </w:rPr>
        <w:t>.</w:t>
      </w:r>
    </w:p>
    <w:p w14:paraId="244773BA" w14:textId="77777777" w:rsidR="001004F8" w:rsidRPr="002B1E2B" w:rsidRDefault="006C4058" w:rsidP="008C01F6">
      <w:pPr>
        <w:pStyle w:val="Heading2"/>
        <w:jc w:val="both"/>
        <w:rPr>
          <w:rFonts w:cs="Arial"/>
          <w:b w:val="0"/>
          <w:i w:val="0"/>
          <w:sz w:val="20"/>
        </w:rPr>
      </w:pPr>
      <w:r>
        <w:rPr>
          <w:b w:val="0"/>
          <w:i w:val="0"/>
          <w:sz w:val="20"/>
        </w:rPr>
        <w:t>The Code Administrator will</w:t>
      </w:r>
      <w:r w:rsidR="00AE16EF" w:rsidRPr="002B1E2B">
        <w:rPr>
          <w:b w:val="0"/>
          <w:i w:val="0"/>
          <w:sz w:val="20"/>
        </w:rPr>
        <w:t xml:space="preserve"> monitor </w:t>
      </w:r>
      <w:r>
        <w:rPr>
          <w:b w:val="0"/>
          <w:i w:val="0"/>
          <w:sz w:val="20"/>
        </w:rPr>
        <w:t xml:space="preserve">use of the Send Back Process </w:t>
      </w:r>
      <w:r w:rsidR="00AE16EF" w:rsidRPr="002B1E2B">
        <w:rPr>
          <w:b w:val="0"/>
          <w:i w:val="0"/>
          <w:sz w:val="20"/>
        </w:rPr>
        <w:t xml:space="preserve">and report back to the </w:t>
      </w:r>
      <w:r w:rsidR="002B1E2B" w:rsidRPr="002B1E2B">
        <w:rPr>
          <w:b w:val="0"/>
          <w:i w:val="0"/>
          <w:sz w:val="20"/>
        </w:rPr>
        <w:t xml:space="preserve">STC Modification </w:t>
      </w:r>
      <w:r w:rsidR="00AE16EF" w:rsidRPr="002B1E2B">
        <w:rPr>
          <w:b w:val="0"/>
          <w:i w:val="0"/>
          <w:sz w:val="20"/>
        </w:rPr>
        <w:t>Panel on an annual basis.</w:t>
      </w:r>
      <w:r w:rsidR="001004F8" w:rsidRPr="002B1E2B">
        <w:rPr>
          <w:rFonts w:cs="Arial"/>
          <w:b w:val="0"/>
          <w:i w:val="0"/>
          <w:sz w:val="20"/>
        </w:rPr>
        <w:t xml:space="preserve">   </w:t>
      </w:r>
    </w:p>
    <w:p w14:paraId="642F5AF1" w14:textId="77777777" w:rsidR="00154BA6" w:rsidRDefault="00154BA6" w:rsidP="008C01F6">
      <w:pPr>
        <w:autoSpaceDE w:val="0"/>
        <w:autoSpaceDN w:val="0"/>
        <w:adjustRightInd w:val="0"/>
        <w:spacing w:after="0"/>
        <w:jc w:val="both"/>
        <w:rPr>
          <w:rFonts w:ascii="Helvetica-BoldOblique" w:hAnsi="Helvetica-BoldOblique" w:cs="Helvetica-BoldOblique"/>
          <w:b/>
          <w:bCs/>
          <w:i/>
          <w:iCs/>
          <w:sz w:val="24"/>
          <w:szCs w:val="24"/>
          <w:lang w:eastAsia="en-GB"/>
        </w:rPr>
      </w:pPr>
      <w:r>
        <w:br w:type="page"/>
      </w:r>
      <w:r w:rsidR="0058309F">
        <w:rPr>
          <w:rFonts w:ascii="Helvetica-BoldOblique" w:hAnsi="Helvetica-BoldOblique" w:cs="Helvetica-BoldOblique"/>
          <w:b/>
          <w:bCs/>
          <w:i/>
          <w:iCs/>
          <w:sz w:val="24"/>
          <w:szCs w:val="24"/>
          <w:lang w:eastAsia="en-GB"/>
        </w:rPr>
        <w:lastRenderedPageBreak/>
        <w:t>Appendix A – Process Diagram</w:t>
      </w:r>
    </w:p>
    <w:p w14:paraId="07C0CE7C" w14:textId="77777777" w:rsidR="00445636" w:rsidRDefault="0058309F" w:rsidP="008C01F6">
      <w:pPr>
        <w:autoSpaceDE w:val="0"/>
        <w:autoSpaceDN w:val="0"/>
        <w:adjustRightInd w:val="0"/>
        <w:spacing w:after="0"/>
        <w:jc w:val="both"/>
        <w:rPr>
          <w:rFonts w:ascii="Helvetica" w:hAnsi="Helvetica" w:cs="Helvetica"/>
          <w:lang w:eastAsia="en-GB"/>
        </w:rPr>
      </w:pPr>
      <w:r>
        <w:rPr>
          <w:rFonts w:ascii="Helvetica" w:hAnsi="Helvetica" w:cs="Helvetica"/>
          <w:lang w:eastAsia="en-GB"/>
        </w:rPr>
        <w:t>Note that the Process Diagram</w:t>
      </w:r>
      <w:r w:rsidR="00154BA6">
        <w:rPr>
          <w:rFonts w:ascii="Helvetica" w:hAnsi="Helvetica" w:cs="Helvetica"/>
          <w:lang w:eastAsia="en-GB"/>
        </w:rPr>
        <w:t xml:space="preserve"> sho</w:t>
      </w:r>
      <w:r>
        <w:rPr>
          <w:rFonts w:ascii="Helvetica" w:hAnsi="Helvetica" w:cs="Helvetica"/>
          <w:lang w:eastAsia="en-GB"/>
        </w:rPr>
        <w:t>wn in this Appendix A is</w:t>
      </w:r>
      <w:r w:rsidR="00154BA6">
        <w:rPr>
          <w:rFonts w:ascii="Helvetica" w:hAnsi="Helvetica" w:cs="Helvetica"/>
          <w:lang w:eastAsia="en-GB"/>
        </w:rPr>
        <w:t xml:space="preserve"> for information only. In the</w:t>
      </w:r>
      <w:r w:rsidR="008C01F6">
        <w:rPr>
          <w:rFonts w:ascii="Helvetica" w:hAnsi="Helvetica" w:cs="Helvetica"/>
          <w:lang w:eastAsia="en-GB"/>
        </w:rPr>
        <w:t xml:space="preserve"> </w:t>
      </w:r>
      <w:r w:rsidR="00154BA6">
        <w:rPr>
          <w:rFonts w:ascii="Helvetica" w:hAnsi="Helvetica" w:cs="Helvetica"/>
          <w:lang w:eastAsia="en-GB"/>
        </w:rPr>
        <w:t>event of any contradiction between the process represented in this Appendix and the process</w:t>
      </w:r>
      <w:r w:rsidR="008C01F6">
        <w:rPr>
          <w:rFonts w:ascii="Helvetica" w:hAnsi="Helvetica" w:cs="Helvetica"/>
          <w:lang w:eastAsia="en-GB"/>
        </w:rPr>
        <w:t xml:space="preserve"> </w:t>
      </w:r>
      <w:r w:rsidR="00154BA6">
        <w:rPr>
          <w:rFonts w:ascii="Helvetica" w:hAnsi="Helvetica" w:cs="Helvetica"/>
          <w:lang w:eastAsia="en-GB"/>
        </w:rPr>
        <w:t>described elsewhere in this STCP</w:t>
      </w:r>
      <w:r w:rsidR="00352C92">
        <w:rPr>
          <w:rFonts w:ascii="Helvetica" w:hAnsi="Helvetica" w:cs="Helvetica"/>
          <w:lang w:eastAsia="en-GB"/>
        </w:rPr>
        <w:t xml:space="preserve"> 25-2</w:t>
      </w:r>
      <w:r w:rsidR="00154BA6">
        <w:rPr>
          <w:rFonts w:ascii="Helvetica" w:hAnsi="Helvetica" w:cs="Helvetica"/>
          <w:lang w:eastAsia="en-GB"/>
        </w:rPr>
        <w:t>, then the text elsewhere in this STCP</w:t>
      </w:r>
      <w:r w:rsidR="00352C92">
        <w:rPr>
          <w:rFonts w:ascii="Helvetica" w:hAnsi="Helvetica" w:cs="Helvetica"/>
          <w:lang w:eastAsia="en-GB"/>
        </w:rPr>
        <w:t xml:space="preserve"> 25-2</w:t>
      </w:r>
      <w:r w:rsidR="00154BA6">
        <w:rPr>
          <w:rFonts w:ascii="Helvetica" w:hAnsi="Helvetica" w:cs="Helvetica"/>
          <w:lang w:eastAsia="en-GB"/>
        </w:rPr>
        <w:t xml:space="preserve"> shall prevail.</w:t>
      </w:r>
    </w:p>
    <w:p w14:paraId="0ABE12FD" w14:textId="77777777" w:rsidR="00AC3571" w:rsidRDefault="00AC3571" w:rsidP="00154BA6">
      <w:pPr>
        <w:autoSpaceDE w:val="0"/>
        <w:autoSpaceDN w:val="0"/>
        <w:adjustRightInd w:val="0"/>
        <w:spacing w:after="0"/>
        <w:rPr>
          <w:rFonts w:ascii="Helvetica" w:hAnsi="Helvetica" w:cs="Helvetica"/>
          <w:lang w:eastAsia="en-GB"/>
        </w:rPr>
      </w:pPr>
    </w:p>
    <w:p w14:paraId="38EB2045" w14:textId="77777777" w:rsidR="00B92FE0" w:rsidRDefault="00B92FE0" w:rsidP="006C4058">
      <w:pPr>
        <w:autoSpaceDE w:val="0"/>
        <w:autoSpaceDN w:val="0"/>
        <w:adjustRightInd w:val="0"/>
        <w:spacing w:after="0"/>
      </w:pPr>
    </w:p>
    <w:p w14:paraId="2F41BEED" w14:textId="57F35761" w:rsidR="00154BA6" w:rsidRPr="00C54285" w:rsidRDefault="006223A4" w:rsidP="006C4058">
      <w:pPr>
        <w:autoSpaceDE w:val="0"/>
        <w:autoSpaceDN w:val="0"/>
        <w:adjustRightInd w:val="0"/>
        <w:spacing w:after="0"/>
        <w:rPr>
          <w:b/>
          <w:i/>
          <w:sz w:val="24"/>
          <w:szCs w:val="24"/>
        </w:rPr>
      </w:pPr>
      <w:r>
        <w:rPr>
          <w:noProof/>
        </w:rPr>
        <w:drawing>
          <wp:inline distT="0" distB="0" distL="0" distR="0" wp14:anchorId="084644FF" wp14:editId="352B4498">
            <wp:extent cx="5384800" cy="7639050"/>
            <wp:effectExtent l="0" t="0" r="0" b="0"/>
            <wp:docPr id="1" name="Picture 1" descr="SCR%20and%20Send%20Back%20Flow%20Diagram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CR%20and%20Send%20Back%20Flow%20Diagram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800" cy="763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4BA6" w:rsidRPr="00C54285" w:rsidSect="005B5356">
      <w:pgSz w:w="11907" w:h="16840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0C9D5" w14:textId="77777777" w:rsidR="00460B1A" w:rsidRDefault="00460B1A">
      <w:pPr>
        <w:pStyle w:val="xl29"/>
      </w:pPr>
      <w:r>
        <w:separator/>
      </w:r>
    </w:p>
  </w:endnote>
  <w:endnote w:type="continuationSeparator" w:id="0">
    <w:p w14:paraId="104656BA" w14:textId="77777777" w:rsidR="00460B1A" w:rsidRDefault="00460B1A">
      <w:pPr>
        <w:pStyle w:val="xl2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 MT">
    <w:altName w:val="Garamond"/>
    <w:charset w:val="00"/>
    <w:family w:val="roman"/>
    <w:pitch w:val="variable"/>
    <w:sig w:usb0="00007A87" w:usb1="80000000" w:usb2="00000008" w:usb3="00000000" w:csb0="000000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Oblique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B9D0B" w14:textId="77777777" w:rsidR="005B48AF" w:rsidRDefault="005B48AF">
    <w:pPr>
      <w:pStyle w:val="Footer"/>
      <w:jc w:val="center"/>
    </w:pPr>
    <w:r>
      <w:rPr>
        <w:snapToGrid w:val="0"/>
      </w:rPr>
      <w:t xml:space="preserve">Page </w:t>
    </w:r>
    <w:r>
      <w:rPr>
        <w:snapToGrid w:val="0"/>
      </w:rPr>
      <w:fldChar w:fldCharType="begin"/>
    </w:r>
    <w:r>
      <w:rPr>
        <w:snapToGrid w:val="0"/>
      </w:rPr>
      <w:instrText xml:space="preserve"> PAGE </w:instrText>
    </w:r>
    <w:r>
      <w:rPr>
        <w:snapToGrid w:val="0"/>
      </w:rPr>
      <w:fldChar w:fldCharType="separate"/>
    </w:r>
    <w:r w:rsidR="00056E90">
      <w:rPr>
        <w:noProof/>
        <w:snapToGrid w:val="0"/>
      </w:rPr>
      <w:t>4</w:t>
    </w:r>
    <w:r>
      <w:rPr>
        <w:snapToGrid w:val="0"/>
      </w:rPr>
      <w:fldChar w:fldCharType="end"/>
    </w:r>
    <w:r>
      <w:rPr>
        <w:snapToGrid w:val="0"/>
      </w:rPr>
      <w:t xml:space="preserve"> of </w:t>
    </w:r>
    <w:r>
      <w:rPr>
        <w:snapToGrid w:val="0"/>
      </w:rPr>
      <w:fldChar w:fldCharType="begin"/>
    </w:r>
    <w:r>
      <w:rPr>
        <w:snapToGrid w:val="0"/>
      </w:rPr>
      <w:instrText xml:space="preserve"> NUMPAGES </w:instrText>
    </w:r>
    <w:r>
      <w:rPr>
        <w:snapToGrid w:val="0"/>
      </w:rPr>
      <w:fldChar w:fldCharType="separate"/>
    </w:r>
    <w:r w:rsidR="00056E90">
      <w:rPr>
        <w:noProof/>
        <w:snapToGrid w:val="0"/>
      </w:rPr>
      <w:t>4</w:t>
    </w:r>
    <w:r>
      <w:rPr>
        <w:snapToGrid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19546" w14:textId="77777777" w:rsidR="00460B1A" w:rsidRDefault="00460B1A">
      <w:pPr>
        <w:pStyle w:val="xl29"/>
      </w:pPr>
      <w:r>
        <w:separator/>
      </w:r>
    </w:p>
  </w:footnote>
  <w:footnote w:type="continuationSeparator" w:id="0">
    <w:p w14:paraId="4A534B8B" w14:textId="77777777" w:rsidR="00460B1A" w:rsidRDefault="00460B1A">
      <w:pPr>
        <w:pStyle w:val="xl2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710B8" w14:textId="77777777" w:rsidR="00E35A8B" w:rsidRPr="00BF4954" w:rsidRDefault="00C40DA7">
    <w:pPr>
      <w:pStyle w:val="Header"/>
    </w:pPr>
    <w:r w:rsidRPr="003E46C3">
      <w:t>STCP</w:t>
    </w:r>
    <w:r w:rsidR="00071A66">
      <w:t xml:space="preserve"> 25</w:t>
    </w:r>
    <w:r w:rsidR="003E46C3">
      <w:t>-2</w:t>
    </w:r>
    <w:r w:rsidR="005B48AF" w:rsidRPr="003E46C3">
      <w:t xml:space="preserve"> </w:t>
    </w:r>
    <w:r w:rsidR="00AC4648">
      <w:t>Send Back</w:t>
    </w:r>
    <w:r w:rsidR="00BF4954">
      <w:t xml:space="preserve"> Process</w:t>
    </w:r>
  </w:p>
  <w:p w14:paraId="41A95842" w14:textId="77777777" w:rsidR="005B48AF" w:rsidRDefault="00BF3C4E">
    <w:pPr>
      <w:pStyle w:val="Header"/>
    </w:pPr>
    <w:r>
      <w:t>Issue</w:t>
    </w:r>
    <w:r w:rsidR="00751D24" w:rsidRPr="00BF4954">
      <w:t xml:space="preserve"> 00</w:t>
    </w:r>
    <w:r w:rsidR="005577EF">
      <w:t>2</w:t>
    </w:r>
    <w:r w:rsidR="00324291" w:rsidRPr="00BF4954">
      <w:t xml:space="preserve"> </w:t>
    </w:r>
    <w:r w:rsidR="006C43EE" w:rsidRPr="00BF4954">
      <w:t>–</w:t>
    </w:r>
    <w:r w:rsidR="00324291" w:rsidRPr="00BF4954">
      <w:t xml:space="preserve"> </w:t>
    </w:r>
    <w:r w:rsidR="005577EF">
      <w:t>01/04/2019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70DA4"/>
    <w:multiLevelType w:val="multilevel"/>
    <w:tmpl w:val="000C1CCA"/>
    <w:lvl w:ilvl="0">
      <w:start w:val="1"/>
      <w:numFmt w:val="bullet"/>
      <w:pStyle w:val="BulletList"/>
      <w:lvlText w:val=""/>
      <w:lvlJc w:val="left"/>
      <w:pPr>
        <w:tabs>
          <w:tab w:val="num" w:pos="1551"/>
        </w:tabs>
        <w:ind w:left="1531" w:hanging="34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436896"/>
    <w:multiLevelType w:val="singleLevel"/>
    <w:tmpl w:val="08090001"/>
    <w:lvl w:ilvl="0">
      <w:start w:val="1"/>
      <w:numFmt w:val="bullet"/>
      <w:pStyle w:val="Actio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546143FF"/>
    <w:multiLevelType w:val="multilevel"/>
    <w:tmpl w:val="9D9E2E12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2"/>
  </w:num>
  <w:num w:numId="5">
    <w:abstractNumId w:val="2"/>
  </w:num>
  <w:numIdMacAtCleanup w:val="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ker(ESO), Stephen">
    <w15:presenceInfo w15:providerId="AD" w15:userId="S::stephen.baker@uk.nationalgrid.com::9743341d-a617-4c2a-a18e-dd1df17766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077"/>
    <w:rsid w:val="000401D2"/>
    <w:rsid w:val="00041618"/>
    <w:rsid w:val="00050E16"/>
    <w:rsid w:val="00056E90"/>
    <w:rsid w:val="000653A8"/>
    <w:rsid w:val="00071199"/>
    <w:rsid w:val="00071A66"/>
    <w:rsid w:val="0008506F"/>
    <w:rsid w:val="000B1AD7"/>
    <w:rsid w:val="000B6304"/>
    <w:rsid w:val="000C77FB"/>
    <w:rsid w:val="000F21D2"/>
    <w:rsid w:val="000F525F"/>
    <w:rsid w:val="001004F8"/>
    <w:rsid w:val="001079B6"/>
    <w:rsid w:val="00110FF6"/>
    <w:rsid w:val="0011138D"/>
    <w:rsid w:val="0012495E"/>
    <w:rsid w:val="00152316"/>
    <w:rsid w:val="00154BA6"/>
    <w:rsid w:val="001604E4"/>
    <w:rsid w:val="0016054B"/>
    <w:rsid w:val="001B5356"/>
    <w:rsid w:val="001D1CBD"/>
    <w:rsid w:val="001D72D9"/>
    <w:rsid w:val="00240C88"/>
    <w:rsid w:val="0024271D"/>
    <w:rsid w:val="00244151"/>
    <w:rsid w:val="00294737"/>
    <w:rsid w:val="002A73C7"/>
    <w:rsid w:val="002B1E2B"/>
    <w:rsid w:val="002D41F9"/>
    <w:rsid w:val="002E7B7F"/>
    <w:rsid w:val="00300EA6"/>
    <w:rsid w:val="003051A0"/>
    <w:rsid w:val="00307D48"/>
    <w:rsid w:val="00324291"/>
    <w:rsid w:val="003272B4"/>
    <w:rsid w:val="003309CD"/>
    <w:rsid w:val="0033760F"/>
    <w:rsid w:val="0035174E"/>
    <w:rsid w:val="00352C92"/>
    <w:rsid w:val="003578E3"/>
    <w:rsid w:val="00364ED3"/>
    <w:rsid w:val="00365209"/>
    <w:rsid w:val="00382508"/>
    <w:rsid w:val="00384E31"/>
    <w:rsid w:val="003A30CD"/>
    <w:rsid w:val="003A6AED"/>
    <w:rsid w:val="003C405C"/>
    <w:rsid w:val="003E46C3"/>
    <w:rsid w:val="003E7351"/>
    <w:rsid w:val="00403670"/>
    <w:rsid w:val="004133B3"/>
    <w:rsid w:val="00414FA4"/>
    <w:rsid w:val="00421A05"/>
    <w:rsid w:val="00445636"/>
    <w:rsid w:val="00457A1D"/>
    <w:rsid w:val="00460B1A"/>
    <w:rsid w:val="00460E93"/>
    <w:rsid w:val="00484478"/>
    <w:rsid w:val="00495169"/>
    <w:rsid w:val="004A174E"/>
    <w:rsid w:val="004C53F5"/>
    <w:rsid w:val="004E5916"/>
    <w:rsid w:val="004F0048"/>
    <w:rsid w:val="00504494"/>
    <w:rsid w:val="00523105"/>
    <w:rsid w:val="00544B83"/>
    <w:rsid w:val="00551D2C"/>
    <w:rsid w:val="005577EF"/>
    <w:rsid w:val="00567A90"/>
    <w:rsid w:val="0057135B"/>
    <w:rsid w:val="0058309F"/>
    <w:rsid w:val="005A403E"/>
    <w:rsid w:val="005B48AF"/>
    <w:rsid w:val="005B5356"/>
    <w:rsid w:val="005F72B3"/>
    <w:rsid w:val="006223A4"/>
    <w:rsid w:val="00641DE6"/>
    <w:rsid w:val="00660CCE"/>
    <w:rsid w:val="00687023"/>
    <w:rsid w:val="006943AC"/>
    <w:rsid w:val="006A1CE4"/>
    <w:rsid w:val="006B1645"/>
    <w:rsid w:val="006C4058"/>
    <w:rsid w:val="006C43EE"/>
    <w:rsid w:val="006E4E60"/>
    <w:rsid w:val="00751D24"/>
    <w:rsid w:val="00764274"/>
    <w:rsid w:val="007933F7"/>
    <w:rsid w:val="007B66C7"/>
    <w:rsid w:val="007B7FCE"/>
    <w:rsid w:val="007D65FA"/>
    <w:rsid w:val="00817952"/>
    <w:rsid w:val="00822BE9"/>
    <w:rsid w:val="008255B0"/>
    <w:rsid w:val="0084673F"/>
    <w:rsid w:val="00851B03"/>
    <w:rsid w:val="00855E9B"/>
    <w:rsid w:val="0085768C"/>
    <w:rsid w:val="0086674D"/>
    <w:rsid w:val="00883559"/>
    <w:rsid w:val="00887A95"/>
    <w:rsid w:val="008C01F6"/>
    <w:rsid w:val="008E6734"/>
    <w:rsid w:val="008E68D9"/>
    <w:rsid w:val="008E7FAD"/>
    <w:rsid w:val="008F5E97"/>
    <w:rsid w:val="00902469"/>
    <w:rsid w:val="00907009"/>
    <w:rsid w:val="0091632A"/>
    <w:rsid w:val="00935077"/>
    <w:rsid w:val="009439F8"/>
    <w:rsid w:val="00976FA8"/>
    <w:rsid w:val="00984347"/>
    <w:rsid w:val="009A088F"/>
    <w:rsid w:val="009A0CA1"/>
    <w:rsid w:val="009B53C8"/>
    <w:rsid w:val="009E028C"/>
    <w:rsid w:val="009F31FA"/>
    <w:rsid w:val="00A00E55"/>
    <w:rsid w:val="00A11305"/>
    <w:rsid w:val="00A26FA2"/>
    <w:rsid w:val="00A31C6B"/>
    <w:rsid w:val="00A460E9"/>
    <w:rsid w:val="00A47CED"/>
    <w:rsid w:val="00A5655A"/>
    <w:rsid w:val="00A86A09"/>
    <w:rsid w:val="00A92AF6"/>
    <w:rsid w:val="00AA2598"/>
    <w:rsid w:val="00AA295A"/>
    <w:rsid w:val="00AA2E2F"/>
    <w:rsid w:val="00AC3571"/>
    <w:rsid w:val="00AC4648"/>
    <w:rsid w:val="00AC6D7D"/>
    <w:rsid w:val="00AD3EB2"/>
    <w:rsid w:val="00AE16EF"/>
    <w:rsid w:val="00AF1A59"/>
    <w:rsid w:val="00B1491D"/>
    <w:rsid w:val="00B218F2"/>
    <w:rsid w:val="00B23370"/>
    <w:rsid w:val="00B41290"/>
    <w:rsid w:val="00B514A1"/>
    <w:rsid w:val="00B62FAA"/>
    <w:rsid w:val="00B66665"/>
    <w:rsid w:val="00B673D9"/>
    <w:rsid w:val="00B8507E"/>
    <w:rsid w:val="00B86202"/>
    <w:rsid w:val="00B92FE0"/>
    <w:rsid w:val="00B95CCA"/>
    <w:rsid w:val="00BB3D93"/>
    <w:rsid w:val="00BB547D"/>
    <w:rsid w:val="00BC1E21"/>
    <w:rsid w:val="00BC7DF8"/>
    <w:rsid w:val="00BE7BC4"/>
    <w:rsid w:val="00BF3C4E"/>
    <w:rsid w:val="00BF4954"/>
    <w:rsid w:val="00BF4BDC"/>
    <w:rsid w:val="00C0081F"/>
    <w:rsid w:val="00C12233"/>
    <w:rsid w:val="00C2545C"/>
    <w:rsid w:val="00C3115B"/>
    <w:rsid w:val="00C32D08"/>
    <w:rsid w:val="00C37AD6"/>
    <w:rsid w:val="00C40DA7"/>
    <w:rsid w:val="00C438B0"/>
    <w:rsid w:val="00C54285"/>
    <w:rsid w:val="00C65910"/>
    <w:rsid w:val="00C720C0"/>
    <w:rsid w:val="00C91DD8"/>
    <w:rsid w:val="00C97731"/>
    <w:rsid w:val="00CA2EC0"/>
    <w:rsid w:val="00CC470A"/>
    <w:rsid w:val="00CC722E"/>
    <w:rsid w:val="00CD5ACC"/>
    <w:rsid w:val="00CF414E"/>
    <w:rsid w:val="00D104B8"/>
    <w:rsid w:val="00D37954"/>
    <w:rsid w:val="00D472D3"/>
    <w:rsid w:val="00D5112D"/>
    <w:rsid w:val="00D578AC"/>
    <w:rsid w:val="00D94921"/>
    <w:rsid w:val="00DA2DED"/>
    <w:rsid w:val="00DB1DF2"/>
    <w:rsid w:val="00DB5002"/>
    <w:rsid w:val="00DD1B96"/>
    <w:rsid w:val="00DD605D"/>
    <w:rsid w:val="00DE511E"/>
    <w:rsid w:val="00DF400E"/>
    <w:rsid w:val="00DF44AE"/>
    <w:rsid w:val="00E1324D"/>
    <w:rsid w:val="00E14E2E"/>
    <w:rsid w:val="00E2550E"/>
    <w:rsid w:val="00E35A8B"/>
    <w:rsid w:val="00E41470"/>
    <w:rsid w:val="00E81FB8"/>
    <w:rsid w:val="00E833CD"/>
    <w:rsid w:val="00EB629F"/>
    <w:rsid w:val="00EC400F"/>
    <w:rsid w:val="00EE3B4F"/>
    <w:rsid w:val="00EE7425"/>
    <w:rsid w:val="00F16236"/>
    <w:rsid w:val="00F258A4"/>
    <w:rsid w:val="00F40E17"/>
    <w:rsid w:val="00F4105F"/>
    <w:rsid w:val="00F47974"/>
    <w:rsid w:val="00F56F43"/>
    <w:rsid w:val="00F57274"/>
    <w:rsid w:val="00FA0C8A"/>
    <w:rsid w:val="00FB3F53"/>
    <w:rsid w:val="00FE37E2"/>
    <w:rsid w:val="00FE7350"/>
    <w:rsid w:val="00FF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7F675E2C"/>
  <w15:chartTrackingRefBased/>
  <w15:docId w15:val="{4DF21A30-702A-4ACC-8550-886A7C0A1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A47CED"/>
    <w:pPr>
      <w:numPr>
        <w:ilvl w:val="1"/>
        <w:numId w:val="2"/>
      </w:numPr>
      <w:outlineLvl w:val="1"/>
    </w:pPr>
    <w:rPr>
      <w:b/>
      <w:i/>
      <w:sz w:val="24"/>
    </w:rPr>
  </w:style>
  <w:style w:type="paragraph" w:styleId="Heading3">
    <w:name w:val="heading 3"/>
    <w:basedOn w:val="Normal"/>
    <w:autoRedefine/>
    <w:qFormat/>
    <w:rsid w:val="00AE16EF"/>
    <w:pPr>
      <w:keepNext/>
      <w:numPr>
        <w:ilvl w:val="2"/>
        <w:numId w:val="2"/>
      </w:numPr>
      <w:jc w:val="both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i/>
      <w:sz w:val="24"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i/>
      <w:sz w:val="24"/>
    </w:rPr>
  </w:style>
  <w:style w:type="paragraph" w:styleId="Heading7">
    <w:name w:val="heading 7"/>
    <w:basedOn w:val="Normal"/>
    <w:next w:val="Normal"/>
    <w:qFormat/>
    <w:pPr>
      <w:tabs>
        <w:tab w:val="left" w:pos="720"/>
      </w:tabs>
      <w:spacing w:before="240" w:after="60"/>
      <w:outlineLvl w:val="6"/>
    </w:pPr>
    <w:rPr>
      <w:u w:val="single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customStyle="1" w:styleId="BulletList">
    <w:name w:val="Bullet List"/>
    <w:basedOn w:val="Normal"/>
    <w:pPr>
      <w:numPr>
        <w:numId w:val="1"/>
      </w:numPr>
    </w:pPr>
  </w:style>
  <w:style w:type="paragraph" w:customStyle="1" w:styleId="StyleHeading3Left15cmFirstline0cm">
    <w:name w:val="Style Heading 3 + Left:  1.5 cm First line:  0 cm"/>
    <w:basedOn w:val="Heading3"/>
    <w:pPr>
      <w:keepLines/>
      <w:numPr>
        <w:ilvl w:val="0"/>
        <w:numId w:val="0"/>
      </w:numPr>
    </w:pPr>
  </w:style>
  <w:style w:type="paragraph" w:customStyle="1" w:styleId="StyleLeft25cm">
    <w:name w:val="Style Left:  2.5 cm"/>
    <w:basedOn w:val="Normal"/>
    <w:autoRedefine/>
    <w:pPr>
      <w:ind w:left="851"/>
      <w:jc w:val="both"/>
    </w:p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</w:style>
  <w:style w:type="paragraph" w:styleId="BodyTextIndent2">
    <w:name w:val="Body Text Indent 2"/>
    <w:basedOn w:val="Normal"/>
    <w:pPr>
      <w:ind w:left="720"/>
      <w:jc w:val="both"/>
    </w:pPr>
    <w:rPr>
      <w:snapToGrid w:val="0"/>
      <w:color w:val="00000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Left15">
    <w:name w:val="Left 1.5"/>
    <w:basedOn w:val="Normal"/>
    <w:pPr>
      <w:spacing w:before="120" w:after="240"/>
      <w:ind w:left="851"/>
      <w:contextualSpacing/>
    </w:pPr>
  </w:style>
  <w:style w:type="table" w:styleId="TableGrid">
    <w:name w:val="Table Grid"/>
    <w:basedOn w:val="TableNormal"/>
    <w:rsid w:val="00C91DD8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useindent">
    <w:name w:val="clauseindent"/>
    <w:basedOn w:val="Normal"/>
    <w:rsid w:val="003C405C"/>
    <w:pPr>
      <w:spacing w:after="240"/>
      <w:ind w:left="851"/>
    </w:pPr>
    <w:rPr>
      <w:rFonts w:ascii="Garamond MT" w:hAnsi="Garamond MT"/>
      <w:sz w:val="24"/>
    </w:rPr>
  </w:style>
  <w:style w:type="paragraph" w:customStyle="1" w:styleId="Action">
    <w:name w:val="Action"/>
    <w:basedOn w:val="Header"/>
    <w:link w:val="ActionChar"/>
    <w:rsid w:val="00307D48"/>
    <w:pPr>
      <w:numPr>
        <w:numId w:val="3"/>
      </w:numPr>
      <w:tabs>
        <w:tab w:val="clear" w:pos="4153"/>
        <w:tab w:val="clear" w:pos="8306"/>
      </w:tabs>
      <w:spacing w:after="0"/>
    </w:pPr>
    <w:rPr>
      <w:sz w:val="22"/>
    </w:rPr>
  </w:style>
  <w:style w:type="character" w:customStyle="1" w:styleId="ActionChar">
    <w:name w:val="Action Char"/>
    <w:link w:val="Action"/>
    <w:rsid w:val="00307D48"/>
    <w:rPr>
      <w:rFonts w:ascii="Arial" w:hAnsi="Arial"/>
      <w:sz w:val="22"/>
      <w:lang w:val="en-GB" w:eastAsia="en-US" w:bidi="ar-SA"/>
    </w:rPr>
  </w:style>
  <w:style w:type="paragraph" w:customStyle="1" w:styleId="Default">
    <w:name w:val="Default"/>
    <w:rsid w:val="001004F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Subheading">
    <w:name w:val="Sub heading"/>
    <w:rsid w:val="00887A95"/>
    <w:rPr>
      <w:rFonts w:ascii="Arial" w:hAnsi="Arial"/>
      <w:b/>
      <w:bCs/>
      <w:color w:val="0079C1"/>
      <w:sz w:val="22"/>
    </w:rPr>
  </w:style>
  <w:style w:type="character" w:customStyle="1" w:styleId="Heading2Char">
    <w:name w:val="Heading 2 Char"/>
    <w:link w:val="Heading2"/>
    <w:rsid w:val="00A47CED"/>
    <w:rPr>
      <w:rFonts w:ascii="Arial" w:hAnsi="Arial"/>
      <w:b/>
      <w:i/>
      <w:sz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F72B3"/>
    <w:rPr>
      <w:b/>
      <w:bCs/>
    </w:rPr>
  </w:style>
  <w:style w:type="character" w:customStyle="1" w:styleId="CommentTextChar">
    <w:name w:val="Comment Text Char"/>
    <w:link w:val="CommentText"/>
    <w:semiHidden/>
    <w:rsid w:val="005F72B3"/>
    <w:rPr>
      <w:rFonts w:ascii="Arial" w:hAnsi="Arial"/>
      <w:lang w:eastAsia="en-US"/>
    </w:rPr>
  </w:style>
  <w:style w:type="character" w:customStyle="1" w:styleId="CommentSubjectChar">
    <w:name w:val="Comment Subject Char"/>
    <w:basedOn w:val="CommentTextChar"/>
    <w:link w:val="CommentSubject"/>
    <w:rsid w:val="005F72B3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1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032ed8b-3e71-4b2f-ab7b-020545ac21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BF54656C6004FB7ECF09128CBF7CC" ma:contentTypeVersion="16" ma:contentTypeDescription="Create a new document." ma:contentTypeScope="" ma:versionID="93068da6cd67ec269dbebb7f88c7ce7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cadce026-d35b-4a62-a2ee-1436bb44fb55" targetNamespace="http://schemas.microsoft.com/office/2006/metadata/properties" ma:root="true" ma:fieldsID="c4f5f46b42b12b3fa1183baefe499c64" ns2:_="" ns3:_="" ns4:_="">
    <xsd:import namespace="6032ed8b-3e71-4b2f-ab7b-020545ac21c9"/>
    <xsd:import namespace="2e3132a0-aaf2-4326-8928-c084593c093d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2c304cd-e2db-4d8d-83a0-d56f57d7f5aa}" ma:internalName="TaxCatchAll" ma:showField="CatchAllData" ma:web="2e3132a0-aaf2-4326-8928-c084593c0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860717-1157-47E7-AB3D-35E33705055C}">
  <ds:schemaRefs>
    <ds:schemaRef ds:uri="http://schemas.openxmlformats.org/package/2006/metadata/core-properties"/>
    <ds:schemaRef ds:uri="http://purl.org/dc/terms/"/>
    <ds:schemaRef ds:uri="http://schemas.microsoft.com/office/infopath/2007/PartnerControls"/>
    <ds:schemaRef ds:uri="6032ed8b-3e71-4b2f-ab7b-020545ac21c9"/>
    <ds:schemaRef ds:uri="http://schemas.microsoft.com/office/2006/documentManagement/types"/>
    <ds:schemaRef ds:uri="http://schemas.microsoft.com/office/2006/metadata/properties"/>
    <ds:schemaRef ds:uri="http://purl.org/dc/elements/1.1/"/>
    <ds:schemaRef ds:uri="2e3132a0-aaf2-4326-8928-c084593c093d"/>
    <ds:schemaRef ds:uri="cadce026-d35b-4a62-a2ee-1436bb44fb55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5CCB41A-EBB2-4243-A2DC-93B1B2B981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AC43C6-49D6-4A7E-9CA1-0B851D10FB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753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Investment Planning v2</vt:lpstr>
    </vt:vector>
  </TitlesOfParts>
  <Company>NGC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Investment Planning v2</dc:title>
  <dc:subject/>
  <dc:creator>Greg Farrell</dc:creator>
  <cp:keywords/>
  <dc:description>Comments from IPUG group incorporated.</dc:description>
  <cp:lastModifiedBy>Baker(ESO), Stephen</cp:lastModifiedBy>
  <cp:revision>3</cp:revision>
  <cp:lastPrinted>2019-03-27T21:28:00Z</cp:lastPrinted>
  <dcterms:created xsi:type="dcterms:W3CDTF">2021-06-17T19:25:00Z</dcterms:created>
  <dcterms:modified xsi:type="dcterms:W3CDTF">2023-01-16T14:50:00Z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-2004689393</vt:i4>
  </property>
  <property fmtid="{D5CDD505-2E9C-101B-9397-08002B2CF9AE}" pid="3" name="_NewReviewCycle">
    <vt:lpwstr/>
  </property>
  <property fmtid="{D5CDD505-2E9C-101B-9397-08002B2CF9AE}" pid="4" name="_EmailSubject">
    <vt:lpwstr>STCP Modification Proposal - NGESO (1)</vt:lpwstr>
  </property>
  <property fmtid="{D5CDD505-2E9C-101B-9397-08002B2CF9AE}" pid="5" name="_AuthorEmail">
    <vt:lpwstr>Bec.Thornton@nationalgrid.com</vt:lpwstr>
  </property>
  <property fmtid="{D5CDD505-2E9C-101B-9397-08002B2CF9AE}" pid="6" name="_AuthorEmailDisplayName">
    <vt:lpwstr>Thornton, Bec</vt:lpwstr>
  </property>
  <property fmtid="{D5CDD505-2E9C-101B-9397-08002B2CF9AE}" pid="7" name="ContentTypeId">
    <vt:lpwstr>0x010100D9EBF54656C6004FB7ECF09128CBF7CC</vt:lpwstr>
  </property>
  <property fmtid="{D5CDD505-2E9C-101B-9397-08002B2CF9AE}" pid="8" name="IconOverlay">
    <vt:lpwstr/>
  </property>
  <property fmtid="{D5CDD505-2E9C-101B-9397-08002B2CF9AE}" pid="9" name="_PreviousAdHocReviewCycleID">
    <vt:i4>861041298</vt:i4>
  </property>
  <property fmtid="{D5CDD505-2E9C-101B-9397-08002B2CF9AE}" pid="10" name="_ReviewingToolsShownOnce">
    <vt:lpwstr/>
  </property>
  <property fmtid="{D5CDD505-2E9C-101B-9397-08002B2CF9AE}" pid="11" name="test">
    <vt:lpwstr/>
  </property>
  <property fmtid="{D5CDD505-2E9C-101B-9397-08002B2CF9AE}" pid="12" name="MediaServiceImageTags">
    <vt:lpwstr/>
  </property>
</Properties>
</file>